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E6F70" w14:textId="37376862" w:rsidR="00157E73" w:rsidRDefault="00157E73" w:rsidP="00D90A38">
      <w:pPr>
        <w:pStyle w:val="BasicParagraph"/>
        <w:rPr>
          <w:rFonts w:ascii="Arial Rounded MT Bold" w:hAnsi="Arial Rounded MT Bold" w:cs="Arial Rounded MT Bold"/>
          <w:color w:val="FFC310"/>
          <w:sz w:val="42"/>
          <w:szCs w:val="42"/>
        </w:rPr>
      </w:pPr>
    </w:p>
    <w:p w14:paraId="1B5E2267" w14:textId="0C6F00F4" w:rsidR="00D45132" w:rsidRPr="00613108" w:rsidRDefault="0057361A" w:rsidP="00E04533">
      <w:pPr>
        <w:rPr>
          <w:rFonts w:ascii="Arial Rounded MT Bold" w:hAnsi="Arial Rounded MT Bold" w:cs="Arial Rounded MT Bold"/>
          <w:color w:val="FFC310"/>
          <w:sz w:val="42"/>
          <w:szCs w:val="42"/>
          <w:lang w:val="en-US"/>
        </w:rPr>
      </w:pPr>
      <w:r w:rsidRPr="00664469">
        <w:rPr>
          <w:rFonts w:ascii="Arial Rounded MT Bold" w:hAnsi="Arial Rounded MT Bold" w:cs="Arial Rounded MT Bold"/>
          <w:noProof/>
          <w:color w:val="FFC310"/>
          <w:sz w:val="42"/>
          <w:szCs w:val="42"/>
        </w:rPr>
        <mc:AlternateContent>
          <mc:Choice Requires="wps">
            <w:drawing>
              <wp:anchor distT="0" distB="0" distL="114300" distR="114300" simplePos="0" relativeHeight="251740160" behindDoc="0" locked="0" layoutInCell="1" allowOverlap="1" wp14:anchorId="23AA7E94" wp14:editId="1F21EF20">
                <wp:simplePos x="0" y="0"/>
                <wp:positionH relativeFrom="column">
                  <wp:posOffset>-147918</wp:posOffset>
                </wp:positionH>
                <wp:positionV relativeFrom="paragraph">
                  <wp:posOffset>8286077</wp:posOffset>
                </wp:positionV>
                <wp:extent cx="6118860" cy="321459"/>
                <wp:effectExtent l="0" t="0" r="2540" b="0"/>
                <wp:wrapNone/>
                <wp:docPr id="43" name="Text Box 43"/>
                <wp:cNvGraphicFramePr/>
                <a:graphic xmlns:a="http://schemas.openxmlformats.org/drawingml/2006/main">
                  <a:graphicData uri="http://schemas.microsoft.com/office/word/2010/wordprocessingShape">
                    <wps:wsp>
                      <wps:cNvSpPr txBox="1"/>
                      <wps:spPr>
                        <a:xfrm>
                          <a:off x="0" y="0"/>
                          <a:ext cx="6118860" cy="321459"/>
                        </a:xfrm>
                        <a:prstGeom prst="rect">
                          <a:avLst/>
                        </a:prstGeom>
                        <a:solidFill>
                          <a:srgbClr val="FFC72C"/>
                        </a:solidFill>
                        <a:ln w="6350">
                          <a:noFill/>
                        </a:ln>
                      </wps:spPr>
                      <wps:txbx>
                        <w:txbxContent>
                          <w:p w14:paraId="64D5A09D" w14:textId="5E30CF45" w:rsidR="00664469" w:rsidRPr="00066087" w:rsidRDefault="0057361A" w:rsidP="00066087">
                            <w:pPr>
                              <w:pStyle w:val="CommentText"/>
                              <w:jc w:val="center"/>
                              <w:rPr>
                                <w:rFonts w:ascii="Open Sans" w:hAnsi="Open Sans" w:cs="Open Sans"/>
                              </w:rPr>
                            </w:pPr>
                            <w:r>
                              <w:rPr>
                                <w:rFonts w:ascii="Open Sans" w:hAnsi="Open Sans" w:cs="Open Sans"/>
                                <w:b/>
                                <w:bCs/>
                                <w:color w:val="505050"/>
                              </w:rPr>
                              <w:t>Learn more</w:t>
                            </w:r>
                            <w:r w:rsidR="00066087" w:rsidRPr="00066087">
                              <w:rPr>
                                <w:rFonts w:ascii="Open Sans" w:hAnsi="Open Sans" w:cs="Open Sans"/>
                                <w:b/>
                                <w:bCs/>
                                <w:color w:val="505050"/>
                              </w:rPr>
                              <w:t xml:space="preserve"> at </w:t>
                            </w:r>
                            <w:hyperlink r:id="rId7" w:history="1">
                              <w:r w:rsidR="00066087" w:rsidRPr="00066087">
                                <w:rPr>
                                  <w:rStyle w:val="Hyperlink"/>
                                  <w:rFonts w:ascii="Open Sans" w:hAnsi="Open Sans" w:cs="Open Sans"/>
                                  <w:b/>
                                  <w:bCs/>
                                  <w:lang w:val="en-US"/>
                                </w:rPr>
                                <w:t>www.hopefulminds.org</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AA7E94" id="_x0000_t202" coordsize="21600,21600" o:spt="202" path="m,l,21600r21600,l21600,xe">
                <v:stroke joinstyle="miter"/>
                <v:path gradientshapeok="t" o:connecttype="rect"/>
              </v:shapetype>
              <v:shape id="Text Box 43" o:spid="_x0000_s1026" type="#_x0000_t202" style="position:absolute;margin-left:-11.65pt;margin-top:652.45pt;width:481.8pt;height:25.3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" fillcolor="#ffc72c" stroked="f" strokeweight=".5pt">
                <v:textbox>
                  <w:txbxContent>
                    <w:p w14:paraId="64D5A09D" w14:textId="5E30CF45" w:rsidR="00664469" w:rsidRPr="00066087" w:rsidRDefault="0057361A" w:rsidP="00066087">
                      <w:pPr>
                        <w:pStyle w:val="CommentText"/>
                        <w:jc w:val="center"/>
                        <w:rPr>
                          <w:rFonts w:ascii="Open Sans" w:hAnsi="Open Sans" w:cs="Open Sans"/>
                        </w:rPr>
                      </w:pPr>
                      <w:r>
                        <w:rPr>
                          <w:rFonts w:ascii="Open Sans" w:hAnsi="Open Sans" w:cs="Open Sans"/>
                          <w:b/>
                          <w:bCs/>
                          <w:color w:val="505050"/>
                        </w:rPr>
                        <w:t>Learn more</w:t>
                      </w:r>
                      <w:r w:rsidR="00066087" w:rsidRPr="00066087">
                        <w:rPr>
                          <w:rFonts w:ascii="Open Sans" w:hAnsi="Open Sans" w:cs="Open Sans"/>
                          <w:b/>
                          <w:bCs/>
                          <w:color w:val="505050"/>
                        </w:rPr>
                        <w:t xml:space="preserve"> at </w:t>
                      </w:r>
                      <w:hyperlink r:id="rId8" w:history="1">
                        <w:r w:rsidR="00066087" w:rsidRPr="00066087">
                          <w:rPr>
                            <w:rStyle w:val="Hyperlink"/>
                            <w:rFonts w:ascii="Open Sans" w:hAnsi="Open Sans" w:cs="Open Sans"/>
                            <w:b/>
                            <w:bCs/>
                            <w:lang w:val="en-US"/>
                          </w:rPr>
                          <w:t>www.hopefulminds.org</w:t>
                        </w:r>
                      </w:hyperlink>
                    </w:p>
                  </w:txbxContent>
                </v:textbox>
              </v:shape>
            </w:pict>
          </mc:Fallback>
        </mc:AlternateContent>
      </w:r>
      <w:r w:rsidR="007561DB" w:rsidRPr="00910008">
        <w:rPr>
          <w:rFonts w:ascii="Arial Rounded MT Bold" w:hAnsi="Arial Rounded MT Bold" w:cs="Arial Rounded MT Bold"/>
          <w:noProof/>
          <w:color w:val="FFC310"/>
          <w:sz w:val="42"/>
          <w:szCs w:val="42"/>
        </w:rPr>
        <mc:AlternateContent>
          <mc:Choice Requires="wps">
            <w:drawing>
              <wp:anchor distT="0" distB="0" distL="114300" distR="114300" simplePos="0" relativeHeight="251729920" behindDoc="0" locked="0" layoutInCell="1" allowOverlap="1" wp14:anchorId="28316848" wp14:editId="036E98DB">
                <wp:simplePos x="0" y="0"/>
                <wp:positionH relativeFrom="column">
                  <wp:posOffset>4934932</wp:posOffset>
                </wp:positionH>
                <wp:positionV relativeFrom="paragraph">
                  <wp:posOffset>5253558</wp:posOffset>
                </wp:positionV>
                <wp:extent cx="2190750" cy="2422689"/>
                <wp:effectExtent l="0" t="0" r="6350" b="3175"/>
                <wp:wrapNone/>
                <wp:docPr id="27" name="Text Box 27"/>
                <wp:cNvGraphicFramePr/>
                <a:graphic xmlns:a="http://schemas.openxmlformats.org/drawingml/2006/main">
                  <a:graphicData uri="http://schemas.microsoft.com/office/word/2010/wordprocessingShape">
                    <wps:wsp>
                      <wps:cNvSpPr txBox="1"/>
                      <wps:spPr>
                        <a:xfrm>
                          <a:off x="0" y="0"/>
                          <a:ext cx="2190750" cy="2422689"/>
                        </a:xfrm>
                        <a:prstGeom prst="rect">
                          <a:avLst/>
                        </a:prstGeom>
                        <a:solidFill>
                          <a:schemeClr val="accent4">
                            <a:lumMod val="20000"/>
                            <a:lumOff val="80000"/>
                          </a:schemeClr>
                        </a:solidFill>
                        <a:ln w="6350">
                          <a:noFill/>
                        </a:ln>
                      </wps:spPr>
                      <wps:txbx>
                        <w:txbxContent>
                          <w:p w14:paraId="22DD4614" w14:textId="634E3C87" w:rsidR="007B40FB" w:rsidRPr="007561DB" w:rsidRDefault="007B40FB" w:rsidP="00910008">
                            <w:pPr>
                              <w:rPr>
                                <w:rFonts w:ascii="Open Sans" w:hAnsi="Open Sans" w:cs="Open Sans"/>
                                <w:i/>
                                <w:iCs/>
                                <w:color w:val="505050"/>
                                <w:sz w:val="20"/>
                                <w:szCs w:val="20"/>
                                <w:lang w:val="en-US"/>
                              </w:rPr>
                            </w:pPr>
                            <w:r w:rsidRPr="007561DB">
                              <w:rPr>
                                <w:rFonts w:ascii="Open Sans" w:hAnsi="Open Sans" w:cs="Open Sans"/>
                                <w:i/>
                                <w:iCs/>
                                <w:color w:val="505050"/>
                                <w:sz w:val="20"/>
                                <w:szCs w:val="20"/>
                                <w:lang w:val="en-US"/>
                              </w:rPr>
                              <w:t xml:space="preserve">Hear what educators are saying: </w:t>
                            </w:r>
                          </w:p>
                          <w:p w14:paraId="4B74FB8E" w14:textId="77777777" w:rsidR="007B40FB" w:rsidRPr="007561DB" w:rsidRDefault="007B40FB" w:rsidP="00910008">
                            <w:pPr>
                              <w:rPr>
                                <w:rFonts w:ascii="Open Sans" w:hAnsi="Open Sans" w:cs="Open Sans"/>
                                <w:i/>
                                <w:iCs/>
                                <w:color w:val="505050"/>
                                <w:sz w:val="20"/>
                                <w:szCs w:val="20"/>
                                <w:lang w:val="en-US"/>
                              </w:rPr>
                            </w:pPr>
                          </w:p>
                          <w:p w14:paraId="6F49F227" w14:textId="3EC6C258" w:rsidR="00910008" w:rsidRPr="007561DB" w:rsidRDefault="007B40FB" w:rsidP="00910008">
                            <w:pPr>
                              <w:rPr>
                                <w:rFonts w:ascii="Open Sans" w:hAnsi="Open Sans" w:cs="Open Sans"/>
                                <w:i/>
                                <w:iCs/>
                                <w:color w:val="505050"/>
                                <w:sz w:val="20"/>
                                <w:szCs w:val="20"/>
                                <w:lang w:val="en-US"/>
                              </w:rPr>
                            </w:pPr>
                            <w:r w:rsidRPr="007561DB">
                              <w:rPr>
                                <w:rFonts w:ascii="Open Sans" w:hAnsi="Open Sans" w:cs="Open Sans"/>
                                <w:i/>
                                <w:iCs/>
                                <w:color w:val="505050"/>
                                <w:sz w:val="20"/>
                                <w:szCs w:val="20"/>
                                <w:lang w:val="en-US"/>
                              </w:rPr>
                              <w:t>“We love the materials. We used this program all last year and plan to use it again.” -</w:t>
                            </w:r>
                            <w:r w:rsidR="00E60EFD" w:rsidRPr="007561DB">
                              <w:rPr>
                                <w:rFonts w:ascii="Open Sans" w:hAnsi="Open Sans" w:cs="Open Sans"/>
                                <w:i/>
                                <w:iCs/>
                                <w:color w:val="505050"/>
                                <w:sz w:val="20"/>
                                <w:szCs w:val="20"/>
                                <w:lang w:val="en-US"/>
                              </w:rPr>
                              <w:t xml:space="preserve"> </w:t>
                            </w:r>
                            <w:r w:rsidRPr="007561DB">
                              <w:rPr>
                                <w:rFonts w:ascii="Open Sans" w:hAnsi="Open Sans" w:cs="Open Sans"/>
                                <w:i/>
                                <w:iCs/>
                                <w:color w:val="505050"/>
                                <w:sz w:val="20"/>
                                <w:szCs w:val="20"/>
                                <w:lang w:val="en-US"/>
                              </w:rPr>
                              <w:t>Julie</w:t>
                            </w:r>
                          </w:p>
                          <w:p w14:paraId="6DDF08B1" w14:textId="205D5C26" w:rsidR="007B40FB" w:rsidRPr="007561DB" w:rsidRDefault="007B40FB" w:rsidP="00910008">
                            <w:pPr>
                              <w:rPr>
                                <w:rFonts w:ascii="Open Sans" w:hAnsi="Open Sans" w:cs="Open Sans"/>
                                <w:i/>
                                <w:iCs/>
                                <w:color w:val="505050"/>
                                <w:sz w:val="20"/>
                                <w:szCs w:val="20"/>
                                <w:lang w:val="en-US"/>
                              </w:rPr>
                            </w:pPr>
                          </w:p>
                          <w:p w14:paraId="38A4DC5F" w14:textId="6A1A80A9" w:rsidR="007B40FB" w:rsidRPr="007561DB" w:rsidRDefault="007B40FB" w:rsidP="00910008">
                            <w:pPr>
                              <w:rPr>
                                <w:rFonts w:ascii="Open Sans" w:hAnsi="Open Sans" w:cs="Open Sans"/>
                                <w:i/>
                                <w:iCs/>
                                <w:color w:val="505050"/>
                                <w:sz w:val="20"/>
                                <w:szCs w:val="20"/>
                                <w:lang w:val="en-US"/>
                              </w:rPr>
                            </w:pPr>
                            <w:r w:rsidRPr="007561DB">
                              <w:rPr>
                                <w:rFonts w:ascii="Open Sans" w:hAnsi="Open Sans" w:cs="Open Sans"/>
                                <w:i/>
                                <w:iCs/>
                                <w:color w:val="505050"/>
                                <w:sz w:val="20"/>
                                <w:szCs w:val="20"/>
                                <w:lang w:val="en-US"/>
                              </w:rPr>
                              <w:t>“Keep finding ways to teach hope! I’m sharing this resource with everyone I know.” -</w:t>
                            </w:r>
                            <w:r w:rsidR="00E60EFD" w:rsidRPr="007561DB">
                              <w:rPr>
                                <w:rFonts w:ascii="Open Sans" w:hAnsi="Open Sans" w:cs="Open Sans"/>
                                <w:i/>
                                <w:iCs/>
                                <w:color w:val="505050"/>
                                <w:sz w:val="20"/>
                                <w:szCs w:val="20"/>
                                <w:lang w:val="en-US"/>
                              </w:rPr>
                              <w:t xml:space="preserve"> </w:t>
                            </w:r>
                            <w:r w:rsidRPr="007561DB">
                              <w:rPr>
                                <w:rFonts w:ascii="Open Sans" w:hAnsi="Open Sans" w:cs="Open Sans"/>
                                <w:i/>
                                <w:iCs/>
                                <w:color w:val="505050"/>
                                <w:sz w:val="20"/>
                                <w:szCs w:val="20"/>
                                <w:lang w:val="en-US"/>
                              </w:rPr>
                              <w:t>Taryn</w:t>
                            </w:r>
                          </w:p>
                          <w:p w14:paraId="27B73B41" w14:textId="3B68E64F" w:rsidR="007B40FB" w:rsidRPr="007561DB" w:rsidRDefault="007B40FB" w:rsidP="00910008">
                            <w:pPr>
                              <w:rPr>
                                <w:rFonts w:ascii="Open Sans" w:hAnsi="Open Sans" w:cs="Open Sans"/>
                                <w:i/>
                                <w:iCs/>
                                <w:color w:val="505050"/>
                                <w:sz w:val="20"/>
                                <w:szCs w:val="20"/>
                                <w:lang w:val="en-US"/>
                              </w:rPr>
                            </w:pPr>
                          </w:p>
                          <w:p w14:paraId="4258394B" w14:textId="15C6B34E" w:rsidR="007B40FB" w:rsidRPr="007561DB" w:rsidRDefault="007B40FB" w:rsidP="00910008">
                            <w:pPr>
                              <w:rPr>
                                <w:rFonts w:ascii="Open Sans" w:hAnsi="Open Sans" w:cs="Open Sans"/>
                                <w:color w:val="505050"/>
                                <w:sz w:val="15"/>
                                <w:szCs w:val="15"/>
                                <w:lang w:val="en-US"/>
                              </w:rPr>
                            </w:pPr>
                            <w:r w:rsidRPr="007561DB">
                              <w:rPr>
                                <w:rFonts w:ascii="Open Sans" w:hAnsi="Open Sans" w:cs="Open Sans"/>
                                <w:i/>
                                <w:iCs/>
                                <w:color w:val="505050"/>
                                <w:sz w:val="20"/>
                                <w:szCs w:val="20"/>
                                <w:lang w:val="en-US"/>
                              </w:rPr>
                              <w:t>“Great stuff! Easy to navigate and digest.” -</w:t>
                            </w:r>
                            <w:r w:rsidR="00E60EFD" w:rsidRPr="007561DB">
                              <w:rPr>
                                <w:rFonts w:ascii="Open Sans" w:hAnsi="Open Sans" w:cs="Open Sans"/>
                                <w:i/>
                                <w:iCs/>
                                <w:color w:val="505050"/>
                                <w:sz w:val="20"/>
                                <w:szCs w:val="20"/>
                                <w:lang w:val="en-US"/>
                              </w:rPr>
                              <w:t xml:space="preserve"> </w:t>
                            </w:r>
                            <w:r w:rsidRPr="007561DB">
                              <w:rPr>
                                <w:rFonts w:ascii="Open Sans" w:hAnsi="Open Sans" w:cs="Open Sans"/>
                                <w:i/>
                                <w:iCs/>
                                <w:color w:val="505050"/>
                                <w:sz w:val="20"/>
                                <w:szCs w:val="20"/>
                                <w:lang w:val="en-US"/>
                              </w:rPr>
                              <w:t>Nichole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316848" id="_x0000_t202" coordsize="21600,21600" o:spt="202" path="m,l,21600r21600,l21600,xe">
                <v:stroke joinstyle="miter"/>
                <v:path gradientshapeok="t" o:connecttype="rect"/>
              </v:shapetype>
              <v:shape id="Text Box 27" o:spid="_x0000_s1026" type="#_x0000_t202" style="position:absolute;margin-left:388.6pt;margin-top:413.65pt;width:172.5pt;height:190.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" fillcolor="#fff2cc [663]" stroked="f" strokeweight=".5pt">
                <v:textbox>
                  <w:txbxContent>
                    <w:p w14:paraId="22DD4614" w14:textId="634E3C87" w:rsidR="007B40FB" w:rsidRPr="007561DB" w:rsidRDefault="007B40FB" w:rsidP="00910008">
                      <w:pPr>
                        <w:rPr>
                          <w:rFonts w:ascii="Open Sans" w:hAnsi="Open Sans" w:cs="Open Sans"/>
                          <w:i/>
                          <w:iCs/>
                          <w:color w:val="505050"/>
                          <w:sz w:val="20"/>
                          <w:szCs w:val="20"/>
                          <w:lang w:val="en-US"/>
                        </w:rPr>
                      </w:pPr>
                      <w:r w:rsidRPr="007561DB">
                        <w:rPr>
                          <w:rFonts w:ascii="Open Sans" w:hAnsi="Open Sans" w:cs="Open Sans"/>
                          <w:i/>
                          <w:iCs/>
                          <w:color w:val="505050"/>
                          <w:sz w:val="20"/>
                          <w:szCs w:val="20"/>
                          <w:lang w:val="en-US"/>
                        </w:rPr>
                        <w:t xml:space="preserve">Hear what educators are saying: </w:t>
                      </w:r>
                    </w:p>
                    <w:p w14:paraId="4B74FB8E" w14:textId="77777777" w:rsidR="007B40FB" w:rsidRPr="007561DB" w:rsidRDefault="007B40FB" w:rsidP="00910008">
                      <w:pPr>
                        <w:rPr>
                          <w:rFonts w:ascii="Open Sans" w:hAnsi="Open Sans" w:cs="Open Sans"/>
                          <w:i/>
                          <w:iCs/>
                          <w:color w:val="505050"/>
                          <w:sz w:val="20"/>
                          <w:szCs w:val="20"/>
                          <w:lang w:val="en-US"/>
                        </w:rPr>
                      </w:pPr>
                    </w:p>
                    <w:p w14:paraId="6F49F227" w14:textId="3EC6C258" w:rsidR="00910008" w:rsidRPr="007561DB" w:rsidRDefault="007B40FB" w:rsidP="00910008">
                      <w:pPr>
                        <w:rPr>
                          <w:rFonts w:ascii="Open Sans" w:hAnsi="Open Sans" w:cs="Open Sans"/>
                          <w:i/>
                          <w:iCs/>
                          <w:color w:val="505050"/>
                          <w:sz w:val="20"/>
                          <w:szCs w:val="20"/>
                          <w:lang w:val="en-US"/>
                        </w:rPr>
                      </w:pPr>
                      <w:r w:rsidRPr="007561DB">
                        <w:rPr>
                          <w:rFonts w:ascii="Open Sans" w:hAnsi="Open Sans" w:cs="Open Sans"/>
                          <w:i/>
                          <w:iCs/>
                          <w:color w:val="505050"/>
                          <w:sz w:val="20"/>
                          <w:szCs w:val="20"/>
                          <w:lang w:val="en-US"/>
                        </w:rPr>
                        <w:t>“We love the materials. We used this program all last year and plan to use it again.” -</w:t>
                      </w:r>
                      <w:r w:rsidR="00E60EFD" w:rsidRPr="007561DB">
                        <w:rPr>
                          <w:rFonts w:ascii="Open Sans" w:hAnsi="Open Sans" w:cs="Open Sans"/>
                          <w:i/>
                          <w:iCs/>
                          <w:color w:val="505050"/>
                          <w:sz w:val="20"/>
                          <w:szCs w:val="20"/>
                          <w:lang w:val="en-US"/>
                        </w:rPr>
                        <w:t xml:space="preserve"> </w:t>
                      </w:r>
                      <w:r w:rsidRPr="007561DB">
                        <w:rPr>
                          <w:rFonts w:ascii="Open Sans" w:hAnsi="Open Sans" w:cs="Open Sans"/>
                          <w:i/>
                          <w:iCs/>
                          <w:color w:val="505050"/>
                          <w:sz w:val="20"/>
                          <w:szCs w:val="20"/>
                          <w:lang w:val="en-US"/>
                        </w:rPr>
                        <w:t>Julie</w:t>
                      </w:r>
                    </w:p>
                    <w:p w14:paraId="6DDF08B1" w14:textId="205D5C26" w:rsidR="007B40FB" w:rsidRPr="007561DB" w:rsidRDefault="007B40FB" w:rsidP="00910008">
                      <w:pPr>
                        <w:rPr>
                          <w:rFonts w:ascii="Open Sans" w:hAnsi="Open Sans" w:cs="Open Sans"/>
                          <w:i/>
                          <w:iCs/>
                          <w:color w:val="505050"/>
                          <w:sz w:val="20"/>
                          <w:szCs w:val="20"/>
                          <w:lang w:val="en-US"/>
                        </w:rPr>
                      </w:pPr>
                    </w:p>
                    <w:p w14:paraId="38A4DC5F" w14:textId="6A1A80A9" w:rsidR="007B40FB" w:rsidRPr="007561DB" w:rsidRDefault="007B40FB" w:rsidP="00910008">
                      <w:pPr>
                        <w:rPr>
                          <w:rFonts w:ascii="Open Sans" w:hAnsi="Open Sans" w:cs="Open Sans"/>
                          <w:i/>
                          <w:iCs/>
                          <w:color w:val="505050"/>
                          <w:sz w:val="20"/>
                          <w:szCs w:val="20"/>
                          <w:lang w:val="en-US"/>
                        </w:rPr>
                      </w:pPr>
                      <w:r w:rsidRPr="007561DB">
                        <w:rPr>
                          <w:rFonts w:ascii="Open Sans" w:hAnsi="Open Sans" w:cs="Open Sans"/>
                          <w:i/>
                          <w:iCs/>
                          <w:color w:val="505050"/>
                          <w:sz w:val="20"/>
                          <w:szCs w:val="20"/>
                          <w:lang w:val="en-US"/>
                        </w:rPr>
                        <w:t>“Keep finding ways to teach hope! I’m sharing this resource with everyone I know.” -</w:t>
                      </w:r>
                      <w:r w:rsidR="00E60EFD" w:rsidRPr="007561DB">
                        <w:rPr>
                          <w:rFonts w:ascii="Open Sans" w:hAnsi="Open Sans" w:cs="Open Sans"/>
                          <w:i/>
                          <w:iCs/>
                          <w:color w:val="505050"/>
                          <w:sz w:val="20"/>
                          <w:szCs w:val="20"/>
                          <w:lang w:val="en-US"/>
                        </w:rPr>
                        <w:t xml:space="preserve"> </w:t>
                      </w:r>
                      <w:r w:rsidRPr="007561DB">
                        <w:rPr>
                          <w:rFonts w:ascii="Open Sans" w:hAnsi="Open Sans" w:cs="Open Sans"/>
                          <w:i/>
                          <w:iCs/>
                          <w:color w:val="505050"/>
                          <w:sz w:val="20"/>
                          <w:szCs w:val="20"/>
                          <w:lang w:val="en-US"/>
                        </w:rPr>
                        <w:t>Taryn</w:t>
                      </w:r>
                    </w:p>
                    <w:p w14:paraId="27B73B41" w14:textId="3B68E64F" w:rsidR="007B40FB" w:rsidRPr="007561DB" w:rsidRDefault="007B40FB" w:rsidP="00910008">
                      <w:pPr>
                        <w:rPr>
                          <w:rFonts w:ascii="Open Sans" w:hAnsi="Open Sans" w:cs="Open Sans"/>
                          <w:i/>
                          <w:iCs/>
                          <w:color w:val="505050"/>
                          <w:sz w:val="20"/>
                          <w:szCs w:val="20"/>
                          <w:lang w:val="en-US"/>
                        </w:rPr>
                      </w:pPr>
                    </w:p>
                    <w:p w14:paraId="4258394B" w14:textId="15C6B34E" w:rsidR="007B40FB" w:rsidRPr="007561DB" w:rsidRDefault="007B40FB" w:rsidP="00910008">
                      <w:pPr>
                        <w:rPr>
                          <w:rFonts w:ascii="Open Sans" w:hAnsi="Open Sans" w:cs="Open Sans"/>
                          <w:color w:val="505050"/>
                          <w:sz w:val="15"/>
                          <w:szCs w:val="15"/>
                          <w:lang w:val="en-US"/>
                        </w:rPr>
                      </w:pPr>
                      <w:r w:rsidRPr="007561DB">
                        <w:rPr>
                          <w:rFonts w:ascii="Open Sans" w:hAnsi="Open Sans" w:cs="Open Sans"/>
                          <w:i/>
                          <w:iCs/>
                          <w:color w:val="505050"/>
                          <w:sz w:val="20"/>
                          <w:szCs w:val="20"/>
                          <w:lang w:val="en-US"/>
                        </w:rPr>
                        <w:t>“Great stuff! Easy to navigate and digest.” -</w:t>
                      </w:r>
                      <w:r w:rsidR="00E60EFD" w:rsidRPr="007561DB">
                        <w:rPr>
                          <w:rFonts w:ascii="Open Sans" w:hAnsi="Open Sans" w:cs="Open Sans"/>
                          <w:i/>
                          <w:iCs/>
                          <w:color w:val="505050"/>
                          <w:sz w:val="20"/>
                          <w:szCs w:val="20"/>
                          <w:lang w:val="en-US"/>
                        </w:rPr>
                        <w:t xml:space="preserve"> </w:t>
                      </w:r>
                      <w:r w:rsidRPr="007561DB">
                        <w:rPr>
                          <w:rFonts w:ascii="Open Sans" w:hAnsi="Open Sans" w:cs="Open Sans"/>
                          <w:i/>
                          <w:iCs/>
                          <w:color w:val="505050"/>
                          <w:sz w:val="20"/>
                          <w:szCs w:val="20"/>
                          <w:lang w:val="en-US"/>
                        </w:rPr>
                        <w:t>Nichole</w:t>
                      </w:r>
                    </w:p>
                  </w:txbxContent>
                </v:textbox>
              </v:shape>
            </w:pict>
          </mc:Fallback>
        </mc:AlternateContent>
      </w:r>
      <w:r w:rsidR="007561DB">
        <w:rPr>
          <w:rFonts w:ascii="Arial Rounded MT Bold" w:hAnsi="Arial Rounded MT Bold" w:cs="Arial Rounded MT Bold"/>
          <w:noProof/>
          <w:color w:val="FFC310"/>
          <w:sz w:val="42"/>
          <w:szCs w:val="42"/>
        </w:rPr>
        <mc:AlternateContent>
          <mc:Choice Requires="wps">
            <w:drawing>
              <wp:anchor distT="0" distB="0" distL="114300" distR="114300" simplePos="0" relativeHeight="251736064" behindDoc="0" locked="0" layoutInCell="1" allowOverlap="1" wp14:anchorId="39987229" wp14:editId="6BB8C2E6">
                <wp:simplePos x="0" y="0"/>
                <wp:positionH relativeFrom="column">
                  <wp:posOffset>-391160</wp:posOffset>
                </wp:positionH>
                <wp:positionV relativeFrom="paragraph">
                  <wp:posOffset>3648114</wp:posOffset>
                </wp:positionV>
                <wp:extent cx="5245100" cy="4496435"/>
                <wp:effectExtent l="0" t="0" r="0" b="0"/>
                <wp:wrapNone/>
                <wp:docPr id="37" name="Text Box 3"/>
                <wp:cNvGraphicFramePr/>
                <a:graphic xmlns:a="http://schemas.openxmlformats.org/drawingml/2006/main">
                  <a:graphicData uri="http://schemas.microsoft.com/office/word/2010/wordprocessingShape">
                    <wps:wsp>
                      <wps:cNvSpPr txBox="1"/>
                      <wps:spPr>
                        <a:xfrm>
                          <a:off x="0" y="0"/>
                          <a:ext cx="5245100" cy="4496435"/>
                        </a:xfrm>
                        <a:prstGeom prst="rect">
                          <a:avLst/>
                        </a:prstGeom>
                        <a:noFill/>
                        <a:ln w="6350">
                          <a:noFill/>
                        </a:ln>
                      </wps:spPr>
                      <wps:txbx>
                        <w:txbxContent>
                          <w:p w14:paraId="04ADA21B" w14:textId="77777777" w:rsidR="00910008" w:rsidRPr="007561DB" w:rsidRDefault="00910008" w:rsidP="00910008">
                            <w:pPr>
                              <w:pStyle w:val="BasicParagraph"/>
                              <w:suppressAutoHyphens/>
                              <w:rPr>
                                <w:rFonts w:ascii="Calibri" w:hAnsi="Calibri" w:cs="Calibri"/>
                                <w:sz w:val="10"/>
                                <w:szCs w:val="10"/>
                              </w:rPr>
                            </w:pPr>
                            <w:r w:rsidRPr="007561DB">
                              <w:rPr>
                                <w:rFonts w:ascii="Arial Rounded MT Bold" w:hAnsi="Arial Rounded MT Bold" w:cs="Arial Rounded MT Bold"/>
                                <w:color w:val="FCC903"/>
                                <w:sz w:val="28"/>
                                <w:szCs w:val="28"/>
                              </w:rPr>
                              <w:t>WHY HOPEFUL MINDS?</w:t>
                            </w:r>
                          </w:p>
                          <w:p w14:paraId="14308B5A" w14:textId="77777777" w:rsidR="00910008" w:rsidRPr="008534E8" w:rsidRDefault="00910008" w:rsidP="00910008">
                            <w:pPr>
                              <w:rPr>
                                <w:rFonts w:ascii="Arial" w:hAnsi="Arial" w:cs="Arial"/>
                                <w:sz w:val="12"/>
                                <w:szCs w:val="12"/>
                              </w:rPr>
                            </w:pPr>
                          </w:p>
                          <w:p w14:paraId="3C75DC87" w14:textId="3C7C4F3C" w:rsidR="00910008" w:rsidRPr="007561DB" w:rsidRDefault="00910008" w:rsidP="003229BF">
                            <w:pPr>
                              <w:pStyle w:val="ListParagraph"/>
                              <w:numPr>
                                <w:ilvl w:val="0"/>
                                <w:numId w:val="19"/>
                              </w:numPr>
                              <w:spacing w:line="240" w:lineRule="auto"/>
                              <w:jc w:val="both"/>
                              <w:rPr>
                                <w:rFonts w:ascii="Open Sans" w:hAnsi="Open Sans" w:cs="Open Sans"/>
                                <w:color w:val="595959" w:themeColor="text1" w:themeTint="A6"/>
                                <w:sz w:val="21"/>
                                <w:szCs w:val="21"/>
                              </w:rPr>
                            </w:pPr>
                            <w:r w:rsidRPr="007561DB">
                              <w:rPr>
                                <w:rFonts w:ascii="Open Sans" w:hAnsi="Open Sans" w:cs="Open Sans"/>
                                <w:color w:val="595959" w:themeColor="text1" w:themeTint="A6"/>
                                <w:sz w:val="21"/>
                                <w:szCs w:val="21"/>
                              </w:rPr>
                              <w:t xml:space="preserve">Hopeful Minds offers </w:t>
                            </w:r>
                            <w:r w:rsidRPr="007561DB">
                              <w:rPr>
                                <w:rFonts w:ascii="Open Sans" w:hAnsi="Open Sans" w:cs="Open Sans"/>
                                <w:color w:val="595959" w:themeColor="text1" w:themeTint="A6"/>
                                <w:sz w:val="21"/>
                                <w:szCs w:val="21"/>
                                <w:shd w:val="clear" w:color="auto" w:fill="FFFFFF"/>
                              </w:rPr>
                              <w:t>global program aimed at teaching hope as a skill to youth around the world.</w:t>
                            </w:r>
                          </w:p>
                          <w:p w14:paraId="7B8E6E4E" w14:textId="6C3EF970" w:rsidR="008534E8" w:rsidRPr="007561DB" w:rsidRDefault="008534E8" w:rsidP="003229BF">
                            <w:pPr>
                              <w:pStyle w:val="ListParagraph"/>
                              <w:numPr>
                                <w:ilvl w:val="0"/>
                                <w:numId w:val="19"/>
                              </w:numPr>
                              <w:spacing w:line="240" w:lineRule="auto"/>
                              <w:jc w:val="both"/>
                              <w:rPr>
                                <w:rFonts w:ascii="Open Sans" w:hAnsi="Open Sans" w:cs="Open Sans"/>
                                <w:color w:val="595959" w:themeColor="text1" w:themeTint="A6"/>
                                <w:sz w:val="21"/>
                                <w:szCs w:val="21"/>
                              </w:rPr>
                            </w:pPr>
                            <w:r w:rsidRPr="007561DB">
                              <w:rPr>
                                <w:rFonts w:ascii="Open Sans" w:hAnsi="Open Sans" w:cs="Open Sans"/>
                                <w:color w:val="595959" w:themeColor="text1" w:themeTint="A6"/>
                                <w:sz w:val="21"/>
                                <w:szCs w:val="21"/>
                              </w:rPr>
                              <w:t>The Hopeful Minds</w:t>
                            </w:r>
                            <w:r w:rsidR="004B6BD1" w:rsidRPr="007561DB">
                              <w:rPr>
                                <w:rFonts w:ascii="Open Sans" w:hAnsi="Open Sans" w:cs="Open Sans"/>
                                <w:color w:val="595959" w:themeColor="text1" w:themeTint="A6"/>
                                <w:sz w:val="21"/>
                                <w:szCs w:val="21"/>
                              </w:rPr>
                              <w:t xml:space="preserve"> resources</w:t>
                            </w:r>
                            <w:r w:rsidRPr="007561DB">
                              <w:rPr>
                                <w:rFonts w:ascii="Open Sans" w:hAnsi="Open Sans" w:cs="Open Sans"/>
                                <w:color w:val="595959" w:themeColor="text1" w:themeTint="A6"/>
                                <w:sz w:val="21"/>
                                <w:szCs w:val="21"/>
                              </w:rPr>
                              <w:t xml:space="preserve"> have been downloaded over </w:t>
                            </w:r>
                            <w:r w:rsidR="00FE4FE5" w:rsidRPr="007561DB">
                              <w:rPr>
                                <w:rFonts w:ascii="Open Sans" w:hAnsi="Open Sans" w:cs="Open Sans"/>
                                <w:color w:val="595959" w:themeColor="text1" w:themeTint="A6"/>
                                <w:sz w:val="21"/>
                                <w:szCs w:val="21"/>
                              </w:rPr>
                              <w:t>5,000</w:t>
                            </w:r>
                            <w:r w:rsidRPr="007561DB">
                              <w:rPr>
                                <w:rFonts w:ascii="Open Sans" w:hAnsi="Open Sans" w:cs="Open Sans"/>
                                <w:color w:val="595959" w:themeColor="text1" w:themeTint="A6"/>
                                <w:sz w:val="21"/>
                                <w:szCs w:val="21"/>
                              </w:rPr>
                              <w:t xml:space="preserve"> t</w:t>
                            </w:r>
                            <w:r w:rsidR="004B6BD1" w:rsidRPr="007561DB">
                              <w:rPr>
                                <w:rFonts w:ascii="Open Sans" w:hAnsi="Open Sans" w:cs="Open Sans"/>
                                <w:color w:val="595959" w:themeColor="text1" w:themeTint="A6"/>
                                <w:sz w:val="21"/>
                                <w:szCs w:val="21"/>
                              </w:rPr>
                              <w:t>i</w:t>
                            </w:r>
                            <w:r w:rsidRPr="007561DB">
                              <w:rPr>
                                <w:rFonts w:ascii="Open Sans" w:hAnsi="Open Sans" w:cs="Open Sans"/>
                                <w:color w:val="595959" w:themeColor="text1" w:themeTint="A6"/>
                                <w:sz w:val="21"/>
                                <w:szCs w:val="21"/>
                              </w:rPr>
                              <w:t xml:space="preserve">mes by educators around the world. </w:t>
                            </w:r>
                            <w:r w:rsidR="0004380A" w:rsidRPr="007561DB">
                              <w:rPr>
                                <w:rFonts w:ascii="Open Sans" w:hAnsi="Open Sans" w:cs="Open Sans"/>
                                <w:color w:val="595959" w:themeColor="text1" w:themeTint="A6"/>
                                <w:sz w:val="21"/>
                                <w:szCs w:val="21"/>
                              </w:rPr>
                              <w:t>The Hopeful Minds r</w:t>
                            </w:r>
                            <w:r w:rsidR="004B6BD1" w:rsidRPr="007561DB">
                              <w:rPr>
                                <w:rFonts w:ascii="Open Sans" w:hAnsi="Open Sans" w:cs="Open Sans"/>
                                <w:color w:val="595959" w:themeColor="text1" w:themeTint="A6"/>
                                <w:sz w:val="21"/>
                                <w:szCs w:val="21"/>
                              </w:rPr>
                              <w:t xml:space="preserve">esources include </w:t>
                            </w:r>
                            <w:r w:rsidR="0004380A" w:rsidRPr="007561DB">
                              <w:rPr>
                                <w:rFonts w:ascii="Open Sans" w:hAnsi="Open Sans" w:cs="Open Sans"/>
                                <w:color w:val="595959" w:themeColor="text1" w:themeTint="A6"/>
                                <w:sz w:val="21"/>
                                <w:szCs w:val="21"/>
                              </w:rPr>
                              <w:t>a</w:t>
                            </w:r>
                            <w:r w:rsidR="004B6BD1" w:rsidRPr="007561DB">
                              <w:rPr>
                                <w:rFonts w:ascii="Open Sans" w:hAnsi="Open Sans" w:cs="Open Sans"/>
                                <w:color w:val="595959" w:themeColor="text1" w:themeTint="A6"/>
                                <w:sz w:val="21"/>
                                <w:szCs w:val="21"/>
                              </w:rPr>
                              <w:t xml:space="preserve"> three lesson Hopeful Minds Overview, </w:t>
                            </w:r>
                            <w:r w:rsidR="0004380A" w:rsidRPr="007561DB">
                              <w:rPr>
                                <w:rFonts w:ascii="Open Sans" w:hAnsi="Open Sans" w:cs="Open Sans"/>
                                <w:color w:val="595959" w:themeColor="text1" w:themeTint="A6"/>
                                <w:sz w:val="21"/>
                                <w:szCs w:val="21"/>
                              </w:rPr>
                              <w:t>a</w:t>
                            </w:r>
                            <w:r w:rsidR="004B6BD1" w:rsidRPr="007561DB">
                              <w:rPr>
                                <w:rFonts w:ascii="Open Sans" w:hAnsi="Open Sans" w:cs="Open Sans"/>
                                <w:color w:val="595959" w:themeColor="text1" w:themeTint="A6"/>
                                <w:sz w:val="21"/>
                                <w:szCs w:val="21"/>
                              </w:rPr>
                              <w:t xml:space="preserve"> 16 lesson Hopeful Minds Deep Dive, a Hopeful Minds Parent’s Guide, a “Resources for Stress, Anxiety, and Depression” booklet, and a “Where to Find Support” booklet.</w:t>
                            </w:r>
                          </w:p>
                          <w:p w14:paraId="63446E64" w14:textId="069B9BAC" w:rsidR="0004380A" w:rsidRPr="007561DB" w:rsidRDefault="0004380A" w:rsidP="0004380A">
                            <w:pPr>
                              <w:pStyle w:val="ListParagraph"/>
                              <w:numPr>
                                <w:ilvl w:val="0"/>
                                <w:numId w:val="19"/>
                              </w:numPr>
                              <w:spacing w:line="240" w:lineRule="auto"/>
                              <w:jc w:val="both"/>
                              <w:rPr>
                                <w:rFonts w:ascii="Open Sans" w:hAnsi="Open Sans" w:cs="Open Sans"/>
                                <w:color w:val="595959" w:themeColor="text1" w:themeTint="A6"/>
                                <w:sz w:val="21"/>
                                <w:szCs w:val="21"/>
                              </w:rPr>
                            </w:pPr>
                            <w:r w:rsidRPr="007561DB">
                              <w:rPr>
                                <w:rFonts w:ascii="Open Sans" w:hAnsi="Open Sans" w:cs="Open Sans"/>
                                <w:color w:val="595959" w:themeColor="text1" w:themeTint="A6"/>
                                <w:sz w:val="21"/>
                                <w:szCs w:val="21"/>
                              </w:rPr>
                              <w:t xml:space="preserve">Named an Innovation by the World Bank, Hopeful Minds has been featured at the BBC, the United Nations World Federation for Mental Health, the Mental Health Community Associations Conference, the Kennedy Forum, and more. </w:t>
                            </w:r>
                          </w:p>
                          <w:p w14:paraId="1099FC51" w14:textId="77777777" w:rsidR="00910008" w:rsidRPr="007561DB" w:rsidRDefault="00910008" w:rsidP="003229BF">
                            <w:pPr>
                              <w:pStyle w:val="ListParagraph"/>
                              <w:numPr>
                                <w:ilvl w:val="0"/>
                                <w:numId w:val="19"/>
                              </w:numPr>
                              <w:spacing w:line="240" w:lineRule="auto"/>
                              <w:jc w:val="both"/>
                              <w:rPr>
                                <w:rFonts w:ascii="Open Sans" w:hAnsi="Open Sans" w:cs="Open Sans"/>
                                <w:color w:val="595959" w:themeColor="text1" w:themeTint="A6"/>
                                <w:sz w:val="21"/>
                                <w:szCs w:val="21"/>
                              </w:rPr>
                            </w:pPr>
                            <w:r w:rsidRPr="007561DB">
                              <w:rPr>
                                <w:rFonts w:ascii="Open Sans" w:hAnsi="Open Sans" w:cs="Open Sans"/>
                                <w:color w:val="595959" w:themeColor="text1" w:themeTint="A6"/>
                                <w:sz w:val="21"/>
                                <w:szCs w:val="21"/>
                              </w:rPr>
                              <w:t xml:space="preserve">All Hopeful Minds curriculums are remote learning adaptive, reinforce </w:t>
                            </w:r>
                            <w:r w:rsidRPr="007561DB">
                              <w:rPr>
                                <w:rFonts w:ascii="Open Sans" w:hAnsi="Open Sans" w:cs="Open Sans"/>
                                <w:color w:val="595959" w:themeColor="text1" w:themeTint="A6"/>
                                <w:sz w:val="21"/>
                                <w:szCs w:val="21"/>
                                <w:shd w:val="clear" w:color="auto" w:fill="FFFFFF"/>
                              </w:rPr>
                              <w:t>the eight National Health Education Standards set forth by the Centers for Disease Control and Prevention (CDC),</w:t>
                            </w:r>
                            <w:r w:rsidRPr="007561DB">
                              <w:rPr>
                                <w:rFonts w:ascii="Open Sans" w:hAnsi="Open Sans" w:cs="Open Sans"/>
                                <w:color w:val="595959" w:themeColor="text1" w:themeTint="A6"/>
                                <w:sz w:val="21"/>
                                <w:szCs w:val="21"/>
                              </w:rPr>
                              <w:t xml:space="preserve"> meet Social Emotional Learning (SEL) guidelines, are Adverse Childhood Experiences (ACES)-informed, and have bene proven to provide effective anti-bullying strategies.</w:t>
                            </w:r>
                          </w:p>
                          <w:p w14:paraId="7E7157A9" w14:textId="51A128D8" w:rsidR="00910008" w:rsidRPr="007561DB" w:rsidRDefault="004B6BD1" w:rsidP="004B6BD1">
                            <w:pPr>
                              <w:pStyle w:val="ListParagraph"/>
                              <w:numPr>
                                <w:ilvl w:val="0"/>
                                <w:numId w:val="19"/>
                              </w:numPr>
                              <w:spacing w:line="240" w:lineRule="auto"/>
                              <w:jc w:val="both"/>
                              <w:rPr>
                                <w:rFonts w:ascii="Open Sans" w:hAnsi="Open Sans" w:cs="Open Sans"/>
                                <w:color w:val="595959" w:themeColor="text1" w:themeTint="A6"/>
                                <w:sz w:val="21"/>
                                <w:szCs w:val="21"/>
                              </w:rPr>
                            </w:pPr>
                            <w:r w:rsidRPr="007561DB">
                              <w:rPr>
                                <w:rFonts w:ascii="Open Sans" w:hAnsi="Open Sans" w:cs="Open Sans"/>
                                <w:color w:val="595959" w:themeColor="text1" w:themeTint="A6"/>
                                <w:sz w:val="21"/>
                                <w:szCs w:val="21"/>
                              </w:rPr>
                              <w:t xml:space="preserve">In addition to interactive lessons that explore the tools needed to activate hope, the curriculums also include Hope Hero spotlights, hope stories, background information for educators, supplemental resources, classroom visuals, and a </w:t>
                            </w:r>
                            <w:proofErr w:type="spellStart"/>
                            <w:r w:rsidRPr="007561DB">
                              <w:rPr>
                                <w:rFonts w:ascii="Open Sans" w:hAnsi="Open Sans" w:cs="Open Sans"/>
                                <w:color w:val="595959" w:themeColor="text1" w:themeTint="A6"/>
                                <w:sz w:val="21"/>
                                <w:szCs w:val="21"/>
                              </w:rPr>
                              <w:t>Hopework</w:t>
                            </w:r>
                            <w:proofErr w:type="spellEnd"/>
                            <w:r w:rsidRPr="007561DB">
                              <w:rPr>
                                <w:rFonts w:ascii="Open Sans" w:hAnsi="Open Sans" w:cs="Open Sans"/>
                                <w:color w:val="595959" w:themeColor="text1" w:themeTint="A6"/>
                                <w:sz w:val="21"/>
                                <w:szCs w:val="21"/>
                              </w:rPr>
                              <w:t xml:space="preserve"> Book for students. </w:t>
                            </w:r>
                            <w:r w:rsidR="00910008" w:rsidRPr="007561DB">
                              <w:rPr>
                                <w:rFonts w:ascii="Open Sans" w:hAnsi="Open Sans" w:cs="Open Sans"/>
                                <w:color w:val="595959" w:themeColor="text1" w:themeTint="A6"/>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987229" id="Text Box 3" o:spid="_x0000_s1027" type="#_x0000_t202" style="position:absolute;margin-left:-30.8pt;margin-top:287.25pt;width:413pt;height:354.05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" filled="f" stroked="f" strokeweight=".5pt">
                <v:textbox>
                  <w:txbxContent>
                    <w:p w14:paraId="04ADA21B" w14:textId="77777777" w:rsidR="00910008" w:rsidRPr="007561DB" w:rsidRDefault="00910008" w:rsidP="00910008">
                      <w:pPr>
                        <w:pStyle w:val="BasicParagraph"/>
                        <w:suppressAutoHyphens/>
                        <w:rPr>
                          <w:rFonts w:ascii="Calibri" w:hAnsi="Calibri" w:cs="Calibri"/>
                          <w:sz w:val="10"/>
                          <w:szCs w:val="10"/>
                        </w:rPr>
                      </w:pPr>
                      <w:r w:rsidRPr="007561DB">
                        <w:rPr>
                          <w:rFonts w:ascii="Arial Rounded MT Bold" w:hAnsi="Arial Rounded MT Bold" w:cs="Arial Rounded MT Bold"/>
                          <w:color w:val="FCC903"/>
                          <w:sz w:val="28"/>
                          <w:szCs w:val="28"/>
                        </w:rPr>
                        <w:t>WHY HOPEFUL MINDS?</w:t>
                      </w:r>
                    </w:p>
                    <w:p w14:paraId="14308B5A" w14:textId="77777777" w:rsidR="00910008" w:rsidRPr="008534E8" w:rsidRDefault="00910008" w:rsidP="00910008">
                      <w:pPr>
                        <w:rPr>
                          <w:rFonts w:ascii="Arial" w:hAnsi="Arial" w:cs="Arial"/>
                          <w:sz w:val="12"/>
                          <w:szCs w:val="12"/>
                        </w:rPr>
                      </w:pPr>
                    </w:p>
                    <w:p w14:paraId="3C75DC87" w14:textId="3C7C4F3C" w:rsidR="00910008" w:rsidRPr="007561DB" w:rsidRDefault="00910008" w:rsidP="003229BF">
                      <w:pPr>
                        <w:pStyle w:val="ListParagraph"/>
                        <w:numPr>
                          <w:ilvl w:val="0"/>
                          <w:numId w:val="19"/>
                        </w:numPr>
                        <w:spacing w:line="240" w:lineRule="auto"/>
                        <w:jc w:val="both"/>
                        <w:rPr>
                          <w:rFonts w:ascii="Open Sans" w:hAnsi="Open Sans" w:cs="Open Sans"/>
                          <w:color w:val="595959" w:themeColor="text1" w:themeTint="A6"/>
                          <w:sz w:val="21"/>
                          <w:szCs w:val="21"/>
                        </w:rPr>
                      </w:pPr>
                      <w:r w:rsidRPr="007561DB">
                        <w:rPr>
                          <w:rFonts w:ascii="Open Sans" w:hAnsi="Open Sans" w:cs="Open Sans"/>
                          <w:color w:val="595959" w:themeColor="text1" w:themeTint="A6"/>
                          <w:sz w:val="21"/>
                          <w:szCs w:val="21"/>
                        </w:rPr>
                        <w:t xml:space="preserve">Hopeful Minds offers </w:t>
                      </w:r>
                      <w:r w:rsidRPr="007561DB">
                        <w:rPr>
                          <w:rFonts w:ascii="Open Sans" w:hAnsi="Open Sans" w:cs="Open Sans"/>
                          <w:color w:val="595959" w:themeColor="text1" w:themeTint="A6"/>
                          <w:sz w:val="21"/>
                          <w:szCs w:val="21"/>
                          <w:shd w:val="clear" w:color="auto" w:fill="FFFFFF"/>
                        </w:rPr>
                        <w:t>global program aimed at teaching hope as a skill to youth around the world.</w:t>
                      </w:r>
                    </w:p>
                    <w:p w14:paraId="7B8E6E4E" w14:textId="6C3EF970" w:rsidR="008534E8" w:rsidRPr="007561DB" w:rsidRDefault="008534E8" w:rsidP="003229BF">
                      <w:pPr>
                        <w:pStyle w:val="ListParagraph"/>
                        <w:numPr>
                          <w:ilvl w:val="0"/>
                          <w:numId w:val="19"/>
                        </w:numPr>
                        <w:spacing w:line="240" w:lineRule="auto"/>
                        <w:jc w:val="both"/>
                        <w:rPr>
                          <w:rFonts w:ascii="Open Sans" w:hAnsi="Open Sans" w:cs="Open Sans"/>
                          <w:color w:val="595959" w:themeColor="text1" w:themeTint="A6"/>
                          <w:sz w:val="21"/>
                          <w:szCs w:val="21"/>
                        </w:rPr>
                      </w:pPr>
                      <w:r w:rsidRPr="007561DB">
                        <w:rPr>
                          <w:rFonts w:ascii="Open Sans" w:hAnsi="Open Sans" w:cs="Open Sans"/>
                          <w:color w:val="595959" w:themeColor="text1" w:themeTint="A6"/>
                          <w:sz w:val="21"/>
                          <w:szCs w:val="21"/>
                        </w:rPr>
                        <w:t>The Hopeful Minds</w:t>
                      </w:r>
                      <w:r w:rsidR="004B6BD1" w:rsidRPr="007561DB">
                        <w:rPr>
                          <w:rFonts w:ascii="Open Sans" w:hAnsi="Open Sans" w:cs="Open Sans"/>
                          <w:color w:val="595959" w:themeColor="text1" w:themeTint="A6"/>
                          <w:sz w:val="21"/>
                          <w:szCs w:val="21"/>
                        </w:rPr>
                        <w:t xml:space="preserve"> resources</w:t>
                      </w:r>
                      <w:r w:rsidRPr="007561DB">
                        <w:rPr>
                          <w:rFonts w:ascii="Open Sans" w:hAnsi="Open Sans" w:cs="Open Sans"/>
                          <w:color w:val="595959" w:themeColor="text1" w:themeTint="A6"/>
                          <w:sz w:val="21"/>
                          <w:szCs w:val="21"/>
                        </w:rPr>
                        <w:t xml:space="preserve"> have been downloaded over </w:t>
                      </w:r>
                      <w:r w:rsidR="00FE4FE5" w:rsidRPr="007561DB">
                        <w:rPr>
                          <w:rFonts w:ascii="Open Sans" w:hAnsi="Open Sans" w:cs="Open Sans"/>
                          <w:color w:val="595959" w:themeColor="text1" w:themeTint="A6"/>
                          <w:sz w:val="21"/>
                          <w:szCs w:val="21"/>
                        </w:rPr>
                        <w:t>5,000</w:t>
                      </w:r>
                      <w:r w:rsidRPr="007561DB">
                        <w:rPr>
                          <w:rFonts w:ascii="Open Sans" w:hAnsi="Open Sans" w:cs="Open Sans"/>
                          <w:color w:val="595959" w:themeColor="text1" w:themeTint="A6"/>
                          <w:sz w:val="21"/>
                          <w:szCs w:val="21"/>
                        </w:rPr>
                        <w:t xml:space="preserve"> t</w:t>
                      </w:r>
                      <w:r w:rsidR="004B6BD1" w:rsidRPr="007561DB">
                        <w:rPr>
                          <w:rFonts w:ascii="Open Sans" w:hAnsi="Open Sans" w:cs="Open Sans"/>
                          <w:color w:val="595959" w:themeColor="text1" w:themeTint="A6"/>
                          <w:sz w:val="21"/>
                          <w:szCs w:val="21"/>
                        </w:rPr>
                        <w:t>i</w:t>
                      </w:r>
                      <w:r w:rsidRPr="007561DB">
                        <w:rPr>
                          <w:rFonts w:ascii="Open Sans" w:hAnsi="Open Sans" w:cs="Open Sans"/>
                          <w:color w:val="595959" w:themeColor="text1" w:themeTint="A6"/>
                          <w:sz w:val="21"/>
                          <w:szCs w:val="21"/>
                        </w:rPr>
                        <w:t xml:space="preserve">mes by educators around the world. </w:t>
                      </w:r>
                      <w:r w:rsidR="0004380A" w:rsidRPr="007561DB">
                        <w:rPr>
                          <w:rFonts w:ascii="Open Sans" w:hAnsi="Open Sans" w:cs="Open Sans"/>
                          <w:color w:val="595959" w:themeColor="text1" w:themeTint="A6"/>
                          <w:sz w:val="21"/>
                          <w:szCs w:val="21"/>
                        </w:rPr>
                        <w:t>The Hopeful Minds r</w:t>
                      </w:r>
                      <w:r w:rsidR="004B6BD1" w:rsidRPr="007561DB">
                        <w:rPr>
                          <w:rFonts w:ascii="Open Sans" w:hAnsi="Open Sans" w:cs="Open Sans"/>
                          <w:color w:val="595959" w:themeColor="text1" w:themeTint="A6"/>
                          <w:sz w:val="21"/>
                          <w:szCs w:val="21"/>
                        </w:rPr>
                        <w:t xml:space="preserve">esources include </w:t>
                      </w:r>
                      <w:r w:rsidR="0004380A" w:rsidRPr="007561DB">
                        <w:rPr>
                          <w:rFonts w:ascii="Open Sans" w:hAnsi="Open Sans" w:cs="Open Sans"/>
                          <w:color w:val="595959" w:themeColor="text1" w:themeTint="A6"/>
                          <w:sz w:val="21"/>
                          <w:szCs w:val="21"/>
                        </w:rPr>
                        <w:t>a</w:t>
                      </w:r>
                      <w:r w:rsidR="004B6BD1" w:rsidRPr="007561DB">
                        <w:rPr>
                          <w:rFonts w:ascii="Open Sans" w:hAnsi="Open Sans" w:cs="Open Sans"/>
                          <w:color w:val="595959" w:themeColor="text1" w:themeTint="A6"/>
                          <w:sz w:val="21"/>
                          <w:szCs w:val="21"/>
                        </w:rPr>
                        <w:t xml:space="preserve"> three lesson Hopeful Minds Overview, </w:t>
                      </w:r>
                      <w:r w:rsidR="0004380A" w:rsidRPr="007561DB">
                        <w:rPr>
                          <w:rFonts w:ascii="Open Sans" w:hAnsi="Open Sans" w:cs="Open Sans"/>
                          <w:color w:val="595959" w:themeColor="text1" w:themeTint="A6"/>
                          <w:sz w:val="21"/>
                          <w:szCs w:val="21"/>
                        </w:rPr>
                        <w:t>a</w:t>
                      </w:r>
                      <w:r w:rsidR="004B6BD1" w:rsidRPr="007561DB">
                        <w:rPr>
                          <w:rFonts w:ascii="Open Sans" w:hAnsi="Open Sans" w:cs="Open Sans"/>
                          <w:color w:val="595959" w:themeColor="text1" w:themeTint="A6"/>
                          <w:sz w:val="21"/>
                          <w:szCs w:val="21"/>
                        </w:rPr>
                        <w:t xml:space="preserve"> 16 lesson Hopeful Minds Deep Dive, a Hopeful Minds Parent’s Guide, a “Resources for Stress, Anxiety, and Depression” booklet, and a “Where to Find Support” booklet.</w:t>
                      </w:r>
                    </w:p>
                    <w:p w14:paraId="63446E64" w14:textId="069B9BAC" w:rsidR="0004380A" w:rsidRPr="007561DB" w:rsidRDefault="0004380A" w:rsidP="0004380A">
                      <w:pPr>
                        <w:pStyle w:val="ListParagraph"/>
                        <w:numPr>
                          <w:ilvl w:val="0"/>
                          <w:numId w:val="19"/>
                        </w:numPr>
                        <w:spacing w:line="240" w:lineRule="auto"/>
                        <w:jc w:val="both"/>
                        <w:rPr>
                          <w:rFonts w:ascii="Open Sans" w:hAnsi="Open Sans" w:cs="Open Sans"/>
                          <w:color w:val="595959" w:themeColor="text1" w:themeTint="A6"/>
                          <w:sz w:val="21"/>
                          <w:szCs w:val="21"/>
                        </w:rPr>
                      </w:pPr>
                      <w:r w:rsidRPr="007561DB">
                        <w:rPr>
                          <w:rFonts w:ascii="Open Sans" w:hAnsi="Open Sans" w:cs="Open Sans"/>
                          <w:color w:val="595959" w:themeColor="text1" w:themeTint="A6"/>
                          <w:sz w:val="21"/>
                          <w:szCs w:val="21"/>
                        </w:rPr>
                        <w:t xml:space="preserve">Named an Innovation by the World Bank, Hopeful Minds has been featured at the BBC, the United Nations World Federation for Mental Health, the Mental Health Community Associations Conference, the Kennedy Forum, and more. </w:t>
                      </w:r>
                    </w:p>
                    <w:p w14:paraId="1099FC51" w14:textId="77777777" w:rsidR="00910008" w:rsidRPr="007561DB" w:rsidRDefault="00910008" w:rsidP="003229BF">
                      <w:pPr>
                        <w:pStyle w:val="ListParagraph"/>
                        <w:numPr>
                          <w:ilvl w:val="0"/>
                          <w:numId w:val="19"/>
                        </w:numPr>
                        <w:spacing w:line="240" w:lineRule="auto"/>
                        <w:jc w:val="both"/>
                        <w:rPr>
                          <w:rFonts w:ascii="Open Sans" w:hAnsi="Open Sans" w:cs="Open Sans"/>
                          <w:color w:val="595959" w:themeColor="text1" w:themeTint="A6"/>
                          <w:sz w:val="21"/>
                          <w:szCs w:val="21"/>
                        </w:rPr>
                      </w:pPr>
                      <w:r w:rsidRPr="007561DB">
                        <w:rPr>
                          <w:rFonts w:ascii="Open Sans" w:hAnsi="Open Sans" w:cs="Open Sans"/>
                          <w:color w:val="595959" w:themeColor="text1" w:themeTint="A6"/>
                          <w:sz w:val="21"/>
                          <w:szCs w:val="21"/>
                        </w:rPr>
                        <w:t xml:space="preserve">All Hopeful Minds curriculums are remote learning adaptive, reinforce </w:t>
                      </w:r>
                      <w:r w:rsidRPr="007561DB">
                        <w:rPr>
                          <w:rFonts w:ascii="Open Sans" w:hAnsi="Open Sans" w:cs="Open Sans"/>
                          <w:color w:val="595959" w:themeColor="text1" w:themeTint="A6"/>
                          <w:sz w:val="21"/>
                          <w:szCs w:val="21"/>
                          <w:shd w:val="clear" w:color="auto" w:fill="FFFFFF"/>
                        </w:rPr>
                        <w:t>the eight National Health Education Standards set forth by the Centers for Disease Control and Prevention (CDC),</w:t>
                      </w:r>
                      <w:r w:rsidRPr="007561DB">
                        <w:rPr>
                          <w:rFonts w:ascii="Open Sans" w:hAnsi="Open Sans" w:cs="Open Sans"/>
                          <w:color w:val="595959" w:themeColor="text1" w:themeTint="A6"/>
                          <w:sz w:val="21"/>
                          <w:szCs w:val="21"/>
                        </w:rPr>
                        <w:t xml:space="preserve"> meet Social Emotional Learning (SEL) guidelines, are Adverse Childhood Experiences (ACES)-informed, and have bene proven to provide effective anti-bullying strategies.</w:t>
                      </w:r>
                    </w:p>
                    <w:p w14:paraId="7E7157A9" w14:textId="51A128D8" w:rsidR="00910008" w:rsidRPr="007561DB" w:rsidRDefault="004B6BD1" w:rsidP="004B6BD1">
                      <w:pPr>
                        <w:pStyle w:val="ListParagraph"/>
                        <w:numPr>
                          <w:ilvl w:val="0"/>
                          <w:numId w:val="19"/>
                        </w:numPr>
                        <w:spacing w:line="240" w:lineRule="auto"/>
                        <w:jc w:val="both"/>
                        <w:rPr>
                          <w:rFonts w:ascii="Open Sans" w:hAnsi="Open Sans" w:cs="Open Sans"/>
                          <w:color w:val="595959" w:themeColor="text1" w:themeTint="A6"/>
                          <w:sz w:val="21"/>
                          <w:szCs w:val="21"/>
                        </w:rPr>
                      </w:pPr>
                      <w:r w:rsidRPr="007561DB">
                        <w:rPr>
                          <w:rFonts w:ascii="Open Sans" w:hAnsi="Open Sans" w:cs="Open Sans"/>
                          <w:color w:val="595959" w:themeColor="text1" w:themeTint="A6"/>
                          <w:sz w:val="21"/>
                          <w:szCs w:val="21"/>
                        </w:rPr>
                        <w:t xml:space="preserve">In addition to interactive lessons that explore the tools needed to activate hope, the curriculums also include Hope Hero spotlights, hope stories, background information for educators, supplemental resources, classroom visuals, and a </w:t>
                      </w:r>
                      <w:proofErr w:type="spellStart"/>
                      <w:r w:rsidRPr="007561DB">
                        <w:rPr>
                          <w:rFonts w:ascii="Open Sans" w:hAnsi="Open Sans" w:cs="Open Sans"/>
                          <w:color w:val="595959" w:themeColor="text1" w:themeTint="A6"/>
                          <w:sz w:val="21"/>
                          <w:szCs w:val="21"/>
                        </w:rPr>
                        <w:t>Hopework</w:t>
                      </w:r>
                      <w:proofErr w:type="spellEnd"/>
                      <w:r w:rsidRPr="007561DB">
                        <w:rPr>
                          <w:rFonts w:ascii="Open Sans" w:hAnsi="Open Sans" w:cs="Open Sans"/>
                          <w:color w:val="595959" w:themeColor="text1" w:themeTint="A6"/>
                          <w:sz w:val="21"/>
                          <w:szCs w:val="21"/>
                        </w:rPr>
                        <w:t xml:space="preserve"> Book for students. </w:t>
                      </w:r>
                      <w:r w:rsidR="00910008" w:rsidRPr="007561DB">
                        <w:rPr>
                          <w:rFonts w:ascii="Open Sans" w:hAnsi="Open Sans" w:cs="Open Sans"/>
                          <w:color w:val="595959" w:themeColor="text1" w:themeTint="A6"/>
                          <w:sz w:val="21"/>
                          <w:szCs w:val="21"/>
                        </w:rPr>
                        <w:t xml:space="preserve"> </w:t>
                      </w:r>
                    </w:p>
                  </w:txbxContent>
                </v:textbox>
              </v:shape>
            </w:pict>
          </mc:Fallback>
        </mc:AlternateContent>
      </w:r>
      <w:r w:rsidR="007561DB">
        <w:rPr>
          <w:rFonts w:ascii="Arial Rounded MT Bold" w:hAnsi="Arial Rounded MT Bold" w:cs="Arial Rounded MT Bold"/>
          <w:noProof/>
          <w:color w:val="FFC310"/>
          <w:sz w:val="42"/>
          <w:szCs w:val="42"/>
        </w:rPr>
        <mc:AlternateContent>
          <mc:Choice Requires="wps">
            <w:drawing>
              <wp:anchor distT="0" distB="0" distL="114300" distR="114300" simplePos="0" relativeHeight="251732992" behindDoc="0" locked="0" layoutInCell="1" allowOverlap="1" wp14:anchorId="433010EB" wp14:editId="253F7490">
                <wp:simplePos x="0" y="0"/>
                <wp:positionH relativeFrom="column">
                  <wp:posOffset>-296545</wp:posOffset>
                </wp:positionH>
                <wp:positionV relativeFrom="paragraph">
                  <wp:posOffset>848360</wp:posOffset>
                </wp:positionV>
                <wp:extent cx="5232400" cy="2648585"/>
                <wp:effectExtent l="0" t="0" r="0" b="0"/>
                <wp:wrapNone/>
                <wp:docPr id="30" name="Text Box 5"/>
                <wp:cNvGraphicFramePr/>
                <a:graphic xmlns:a="http://schemas.openxmlformats.org/drawingml/2006/main">
                  <a:graphicData uri="http://schemas.microsoft.com/office/word/2010/wordprocessingShape">
                    <wps:wsp>
                      <wps:cNvSpPr txBox="1"/>
                      <wps:spPr>
                        <a:xfrm>
                          <a:off x="0" y="0"/>
                          <a:ext cx="5232400" cy="2648585"/>
                        </a:xfrm>
                        <a:prstGeom prst="rect">
                          <a:avLst/>
                        </a:prstGeom>
                        <a:noFill/>
                        <a:ln w="6350">
                          <a:noFill/>
                        </a:ln>
                      </wps:spPr>
                      <wps:txbx>
                        <w:txbxContent>
                          <w:p w14:paraId="41E51D78" w14:textId="77777777" w:rsidR="00910008" w:rsidRPr="007561DB" w:rsidRDefault="00910008" w:rsidP="00910008">
                            <w:pPr>
                              <w:pStyle w:val="BasicParagraph"/>
                              <w:suppressAutoHyphens/>
                              <w:rPr>
                                <w:rFonts w:ascii="Calibri" w:hAnsi="Calibri" w:cs="Calibri"/>
                                <w:sz w:val="10"/>
                                <w:szCs w:val="10"/>
                              </w:rPr>
                            </w:pPr>
                            <w:r w:rsidRPr="007561DB">
                              <w:rPr>
                                <w:rFonts w:ascii="Arial Rounded MT Bold" w:hAnsi="Arial Rounded MT Bold" w:cs="Arial Rounded MT Bold"/>
                                <w:color w:val="FCC903"/>
                                <w:sz w:val="28"/>
                                <w:szCs w:val="28"/>
                              </w:rPr>
                              <w:t>WHY HOPE?</w:t>
                            </w:r>
                          </w:p>
                          <w:p w14:paraId="0DA85645" w14:textId="77777777" w:rsidR="00910008" w:rsidRPr="00D365E8" w:rsidRDefault="00910008" w:rsidP="00910008">
                            <w:pPr>
                              <w:rPr>
                                <w:rFonts w:ascii="Arial" w:hAnsi="Arial" w:cs="Arial"/>
                                <w:sz w:val="12"/>
                                <w:szCs w:val="12"/>
                              </w:rPr>
                            </w:pPr>
                          </w:p>
                          <w:p w14:paraId="06804CA7" w14:textId="50B7E7CB" w:rsidR="00092F02" w:rsidRPr="007561DB" w:rsidRDefault="00D365E8" w:rsidP="00B47287">
                            <w:pPr>
                              <w:jc w:val="both"/>
                              <w:rPr>
                                <w:rFonts w:ascii="Open Sans" w:hAnsi="Open Sans" w:cs="Open Sans"/>
                                <w:color w:val="595959" w:themeColor="text1" w:themeTint="A6"/>
                                <w:sz w:val="21"/>
                                <w:szCs w:val="21"/>
                              </w:rPr>
                            </w:pPr>
                            <w:r w:rsidRPr="007561DB">
                              <w:rPr>
                                <w:rFonts w:ascii="Open Sans" w:hAnsi="Open Sans" w:cs="Open Sans"/>
                                <w:color w:val="595959" w:themeColor="text1" w:themeTint="A6"/>
                                <w:sz w:val="21"/>
                                <w:szCs w:val="21"/>
                              </w:rPr>
                              <w:t xml:space="preserve">Covid-19 and inequality across the world have created unprecedented stress on parents, teachers, and children. </w:t>
                            </w:r>
                            <w:r w:rsidR="00092F02" w:rsidRPr="007561DB">
                              <w:rPr>
                                <w:rFonts w:ascii="Open Sans" w:hAnsi="Open Sans" w:cs="Open Sans"/>
                                <w:color w:val="595959" w:themeColor="text1" w:themeTint="A6"/>
                                <w:sz w:val="21"/>
                                <w:szCs w:val="21"/>
                              </w:rPr>
                              <w:t xml:space="preserve">Anxiety and depression can begin to appear by age 7 and will continue to develop through middle school and high school. A recent study found that over 50% of girls in the United States experience </w:t>
                            </w:r>
                            <w:r w:rsidRPr="007561DB">
                              <w:rPr>
                                <w:rFonts w:ascii="Open Sans" w:hAnsi="Open Sans" w:cs="Open Sans"/>
                                <w:color w:val="595959" w:themeColor="text1" w:themeTint="A6"/>
                                <w:sz w:val="21"/>
                                <w:szCs w:val="21"/>
                              </w:rPr>
                              <w:t xml:space="preserve">hopelessness- a known predictor of anxiety and depression, and the best predictor of suicide. </w:t>
                            </w:r>
                          </w:p>
                          <w:p w14:paraId="1A9EDF92" w14:textId="77777777" w:rsidR="00092F02" w:rsidRPr="007561DB" w:rsidRDefault="00092F02" w:rsidP="00B47287">
                            <w:pPr>
                              <w:jc w:val="both"/>
                              <w:rPr>
                                <w:rFonts w:ascii="Open Sans" w:hAnsi="Open Sans" w:cs="Open Sans"/>
                                <w:color w:val="595959" w:themeColor="text1" w:themeTint="A6"/>
                                <w:sz w:val="21"/>
                                <w:szCs w:val="21"/>
                              </w:rPr>
                            </w:pPr>
                          </w:p>
                          <w:p w14:paraId="174563C3" w14:textId="1239902C" w:rsidR="00B47287" w:rsidRPr="007561DB" w:rsidRDefault="00B47287" w:rsidP="00B47287">
                            <w:pPr>
                              <w:jc w:val="both"/>
                              <w:rPr>
                                <w:rFonts w:ascii="Open Sans" w:hAnsi="Open Sans" w:cs="Open Sans"/>
                                <w:color w:val="595959" w:themeColor="text1" w:themeTint="A6"/>
                                <w:sz w:val="21"/>
                                <w:szCs w:val="21"/>
                              </w:rPr>
                            </w:pPr>
                            <w:r w:rsidRPr="007561DB">
                              <w:rPr>
                                <w:rFonts w:ascii="Open Sans" w:hAnsi="Open Sans" w:cs="Open Sans"/>
                                <w:color w:val="595959" w:themeColor="text1" w:themeTint="A6"/>
                                <w:sz w:val="21"/>
                                <w:szCs w:val="21"/>
                              </w:rPr>
                              <w:t>Hope</w:t>
                            </w:r>
                            <w:r w:rsidR="00D365E8" w:rsidRPr="007561DB">
                              <w:rPr>
                                <w:rFonts w:ascii="Open Sans" w:hAnsi="Open Sans" w:cs="Open Sans"/>
                                <w:color w:val="595959" w:themeColor="text1" w:themeTint="A6"/>
                                <w:sz w:val="21"/>
                                <w:szCs w:val="21"/>
                              </w:rPr>
                              <w:t xml:space="preserve"> is the antithesis of hopelessness, and </w:t>
                            </w:r>
                            <w:r w:rsidRPr="007561DB">
                              <w:rPr>
                                <w:rFonts w:ascii="Open Sans" w:hAnsi="Open Sans" w:cs="Open Sans"/>
                                <w:color w:val="595959" w:themeColor="text1" w:themeTint="A6"/>
                                <w:sz w:val="21"/>
                                <w:szCs w:val="21"/>
                              </w:rPr>
                              <w:t>a known protective factor against anxiety, depression, addiction, and suicide. Higher hope</w:t>
                            </w:r>
                            <w:r w:rsidR="00D365E8" w:rsidRPr="007561DB">
                              <w:rPr>
                                <w:rFonts w:ascii="Open Sans" w:hAnsi="Open Sans" w:cs="Open Sans"/>
                                <w:color w:val="595959" w:themeColor="text1" w:themeTint="A6"/>
                                <w:sz w:val="21"/>
                                <w:szCs w:val="21"/>
                              </w:rPr>
                              <w:t xml:space="preserve"> is associated with improved athletic abilities, academic achievements, productivity, social connection, and health. By choosing this curriculum, you are choosing hope and taking the first step towards teaching children critical skills that will have lasting, positive impacts on their futures. </w:t>
                            </w:r>
                          </w:p>
                          <w:p w14:paraId="0E025F19" w14:textId="106F2178" w:rsidR="00910008" w:rsidRPr="00D365E8" w:rsidRDefault="00910008" w:rsidP="00B47287">
                            <w:pPr>
                              <w:jc w:val="both"/>
                              <w:rPr>
                                <w:rFonts w:ascii="Open Sans" w:hAnsi="Open Sans" w:cs="Open Sans"/>
                                <w:color w:val="595959" w:themeColor="text1" w:themeTint="A6"/>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33010EB" id="Text Box 5" o:spid="_x0000_s1028" type="#_x0000_t202" style="position:absolute;margin-left:-23.35pt;margin-top:66.8pt;width:412pt;height:208.55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" filled="f" stroked="f" strokeweight=".5pt">
                <v:textbox>
                  <w:txbxContent>
                    <w:p w14:paraId="41E51D78" w14:textId="77777777" w:rsidR="00910008" w:rsidRPr="007561DB" w:rsidRDefault="00910008" w:rsidP="00910008">
                      <w:pPr>
                        <w:pStyle w:val="BasicParagraph"/>
                        <w:suppressAutoHyphens/>
                        <w:rPr>
                          <w:rFonts w:ascii="Calibri" w:hAnsi="Calibri" w:cs="Calibri"/>
                          <w:sz w:val="10"/>
                          <w:szCs w:val="10"/>
                        </w:rPr>
                      </w:pPr>
                      <w:r w:rsidRPr="007561DB">
                        <w:rPr>
                          <w:rFonts w:ascii="Arial Rounded MT Bold" w:hAnsi="Arial Rounded MT Bold" w:cs="Arial Rounded MT Bold"/>
                          <w:color w:val="FCC903"/>
                          <w:sz w:val="28"/>
                          <w:szCs w:val="28"/>
                        </w:rPr>
                        <w:t>WHY HOPE?</w:t>
                      </w:r>
                    </w:p>
                    <w:p w14:paraId="0DA85645" w14:textId="77777777" w:rsidR="00910008" w:rsidRPr="00D365E8" w:rsidRDefault="00910008" w:rsidP="00910008">
                      <w:pPr>
                        <w:rPr>
                          <w:rFonts w:ascii="Arial" w:hAnsi="Arial" w:cs="Arial"/>
                          <w:sz w:val="12"/>
                          <w:szCs w:val="12"/>
                        </w:rPr>
                      </w:pPr>
                    </w:p>
                    <w:p w14:paraId="06804CA7" w14:textId="50B7E7CB" w:rsidR="00092F02" w:rsidRPr="007561DB" w:rsidRDefault="00D365E8" w:rsidP="00B47287">
                      <w:pPr>
                        <w:jc w:val="both"/>
                        <w:rPr>
                          <w:rFonts w:ascii="Open Sans" w:hAnsi="Open Sans" w:cs="Open Sans"/>
                          <w:color w:val="595959" w:themeColor="text1" w:themeTint="A6"/>
                          <w:sz w:val="21"/>
                          <w:szCs w:val="21"/>
                        </w:rPr>
                      </w:pPr>
                      <w:r w:rsidRPr="007561DB">
                        <w:rPr>
                          <w:rFonts w:ascii="Open Sans" w:hAnsi="Open Sans" w:cs="Open Sans"/>
                          <w:color w:val="595959" w:themeColor="text1" w:themeTint="A6"/>
                          <w:sz w:val="21"/>
                          <w:szCs w:val="21"/>
                        </w:rPr>
                        <w:t xml:space="preserve">Covid-19 and inequality across the world have created unprecedented stress on parents, teachers, and children. </w:t>
                      </w:r>
                      <w:r w:rsidR="00092F02" w:rsidRPr="007561DB">
                        <w:rPr>
                          <w:rFonts w:ascii="Open Sans" w:hAnsi="Open Sans" w:cs="Open Sans"/>
                          <w:color w:val="595959" w:themeColor="text1" w:themeTint="A6"/>
                          <w:sz w:val="21"/>
                          <w:szCs w:val="21"/>
                        </w:rPr>
                        <w:t xml:space="preserve">Anxiety and depression can begin to appear by age 7 and will continue to develop through middle school and high school. A recent study found that over 50% of girls in the United States experience </w:t>
                      </w:r>
                      <w:r w:rsidRPr="007561DB">
                        <w:rPr>
                          <w:rFonts w:ascii="Open Sans" w:hAnsi="Open Sans" w:cs="Open Sans"/>
                          <w:color w:val="595959" w:themeColor="text1" w:themeTint="A6"/>
                          <w:sz w:val="21"/>
                          <w:szCs w:val="21"/>
                        </w:rPr>
                        <w:t xml:space="preserve">hopelessness- a known predictor of anxiety and depression, and the best predictor of suicide. </w:t>
                      </w:r>
                    </w:p>
                    <w:p w14:paraId="1A9EDF92" w14:textId="77777777" w:rsidR="00092F02" w:rsidRPr="007561DB" w:rsidRDefault="00092F02" w:rsidP="00B47287">
                      <w:pPr>
                        <w:jc w:val="both"/>
                        <w:rPr>
                          <w:rFonts w:ascii="Open Sans" w:hAnsi="Open Sans" w:cs="Open Sans"/>
                          <w:color w:val="595959" w:themeColor="text1" w:themeTint="A6"/>
                          <w:sz w:val="21"/>
                          <w:szCs w:val="21"/>
                        </w:rPr>
                      </w:pPr>
                    </w:p>
                    <w:p w14:paraId="174563C3" w14:textId="1239902C" w:rsidR="00B47287" w:rsidRPr="007561DB" w:rsidRDefault="00B47287" w:rsidP="00B47287">
                      <w:pPr>
                        <w:jc w:val="both"/>
                        <w:rPr>
                          <w:rFonts w:ascii="Open Sans" w:hAnsi="Open Sans" w:cs="Open Sans"/>
                          <w:color w:val="595959" w:themeColor="text1" w:themeTint="A6"/>
                          <w:sz w:val="21"/>
                          <w:szCs w:val="21"/>
                        </w:rPr>
                      </w:pPr>
                      <w:r w:rsidRPr="007561DB">
                        <w:rPr>
                          <w:rFonts w:ascii="Open Sans" w:hAnsi="Open Sans" w:cs="Open Sans"/>
                          <w:color w:val="595959" w:themeColor="text1" w:themeTint="A6"/>
                          <w:sz w:val="21"/>
                          <w:szCs w:val="21"/>
                        </w:rPr>
                        <w:t>Hope</w:t>
                      </w:r>
                      <w:r w:rsidR="00D365E8" w:rsidRPr="007561DB">
                        <w:rPr>
                          <w:rFonts w:ascii="Open Sans" w:hAnsi="Open Sans" w:cs="Open Sans"/>
                          <w:color w:val="595959" w:themeColor="text1" w:themeTint="A6"/>
                          <w:sz w:val="21"/>
                          <w:szCs w:val="21"/>
                        </w:rPr>
                        <w:t xml:space="preserve"> is the antithesis of hopelessness, and </w:t>
                      </w:r>
                      <w:r w:rsidRPr="007561DB">
                        <w:rPr>
                          <w:rFonts w:ascii="Open Sans" w:hAnsi="Open Sans" w:cs="Open Sans"/>
                          <w:color w:val="595959" w:themeColor="text1" w:themeTint="A6"/>
                          <w:sz w:val="21"/>
                          <w:szCs w:val="21"/>
                        </w:rPr>
                        <w:t>a known protective factor against anxiety, depression, addiction, and suicide. Higher hope</w:t>
                      </w:r>
                      <w:r w:rsidR="00D365E8" w:rsidRPr="007561DB">
                        <w:rPr>
                          <w:rFonts w:ascii="Open Sans" w:hAnsi="Open Sans" w:cs="Open Sans"/>
                          <w:color w:val="595959" w:themeColor="text1" w:themeTint="A6"/>
                          <w:sz w:val="21"/>
                          <w:szCs w:val="21"/>
                        </w:rPr>
                        <w:t xml:space="preserve"> is associated with improved athletic abilities, academic achievements, productivity, social connection, and health. By choosing this curriculum, you are choosing hope and taking the first step towards teaching children critical skills that will have lasting, positive impacts on their futures. </w:t>
                      </w:r>
                    </w:p>
                    <w:p w14:paraId="0E025F19" w14:textId="106F2178" w:rsidR="00910008" w:rsidRPr="00D365E8" w:rsidRDefault="00910008" w:rsidP="00B47287">
                      <w:pPr>
                        <w:jc w:val="both"/>
                        <w:rPr>
                          <w:rFonts w:ascii="Open Sans" w:hAnsi="Open Sans" w:cs="Open Sans"/>
                          <w:color w:val="595959" w:themeColor="text1" w:themeTint="A6"/>
                          <w:sz w:val="14"/>
                          <w:szCs w:val="14"/>
                        </w:rPr>
                      </w:pPr>
                    </w:p>
                  </w:txbxContent>
                </v:textbox>
              </v:shape>
            </w:pict>
          </mc:Fallback>
        </mc:AlternateContent>
      </w:r>
      <w:r w:rsidR="007561DB">
        <w:rPr>
          <w:rFonts w:ascii="Arial Rounded MT Bold" w:hAnsi="Arial Rounded MT Bold" w:cs="Arial Rounded MT Bold"/>
          <w:noProof/>
          <w:color w:val="FFC310"/>
          <w:sz w:val="42"/>
          <w:szCs w:val="42"/>
          <w:lang w:val="en-US"/>
        </w:rPr>
        <w:drawing>
          <wp:anchor distT="0" distB="0" distL="114300" distR="114300" simplePos="0" relativeHeight="251843584" behindDoc="1" locked="0" layoutInCell="1" allowOverlap="1" wp14:anchorId="43D04B31" wp14:editId="09EFE928">
            <wp:simplePos x="0" y="0"/>
            <wp:positionH relativeFrom="column">
              <wp:posOffset>4925060</wp:posOffset>
            </wp:positionH>
            <wp:positionV relativeFrom="paragraph">
              <wp:posOffset>1163955</wp:posOffset>
            </wp:positionV>
            <wp:extent cx="2194560" cy="1231265"/>
            <wp:effectExtent l="0" t="0" r="2540" b="635"/>
            <wp:wrapTight wrapText="bothSides">
              <wp:wrapPolygon edited="0">
                <wp:start x="0" y="0"/>
                <wp:lineTo x="0" y="21388"/>
                <wp:lineTo x="21500" y="21388"/>
                <wp:lineTo x="21500"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rotWithShape="1">
                    <a:blip r:embed="rId9" cstate="print">
                      <a:extLst>
                        <a:ext uri="{28A0092B-C50C-407E-A947-70E740481C1C}">
                          <a14:useLocalDpi xmlns:a14="http://schemas.microsoft.com/office/drawing/2010/main" val="0"/>
                        </a:ext>
                      </a:extLst>
                    </a:blip>
                    <a:srcRect l="952" t="26446" r="16871" b="12049"/>
                    <a:stretch/>
                  </pic:blipFill>
                  <pic:spPr bwMode="auto">
                    <a:xfrm>
                      <a:off x="0" y="0"/>
                      <a:ext cx="2194560" cy="12312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561DB">
        <w:rPr>
          <w:rFonts w:ascii="Arial Rounded MT Bold" w:hAnsi="Arial Rounded MT Bold" w:cs="Arial Rounded MT Bold"/>
          <w:noProof/>
          <w:color w:val="FFC310"/>
          <w:sz w:val="42"/>
          <w:szCs w:val="42"/>
          <w:lang w:val="en-US"/>
        </w:rPr>
        <w:drawing>
          <wp:anchor distT="0" distB="0" distL="114300" distR="114300" simplePos="0" relativeHeight="251844608" behindDoc="0" locked="0" layoutInCell="1" allowOverlap="1" wp14:anchorId="565D3C67" wp14:editId="1155216C">
            <wp:simplePos x="0" y="0"/>
            <wp:positionH relativeFrom="column">
              <wp:posOffset>4931410</wp:posOffset>
            </wp:positionH>
            <wp:positionV relativeFrom="paragraph">
              <wp:posOffset>3844925</wp:posOffset>
            </wp:positionV>
            <wp:extent cx="2193290" cy="1326515"/>
            <wp:effectExtent l="0" t="0" r="381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rotWithShape="1">
                    <a:blip r:embed="rId10" cstate="print">
                      <a:extLst>
                        <a:ext uri="{28A0092B-C50C-407E-A947-70E740481C1C}">
                          <a14:useLocalDpi xmlns:a14="http://schemas.microsoft.com/office/drawing/2010/main" val="0"/>
                        </a:ext>
                      </a:extLst>
                    </a:blip>
                    <a:srcRect l="14722" t="31464" r="14061" b="11111"/>
                    <a:stretch/>
                  </pic:blipFill>
                  <pic:spPr bwMode="auto">
                    <a:xfrm>
                      <a:off x="0" y="0"/>
                      <a:ext cx="2193290" cy="13265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561DB" w:rsidRPr="00AE4E17">
        <w:rPr>
          <w:rFonts w:ascii="Arial Rounded MT Bold" w:hAnsi="Arial Rounded MT Bold" w:cs="Arial Rounded MT Bold"/>
          <w:noProof/>
          <w:color w:val="FFC310"/>
          <w:sz w:val="42"/>
          <w:szCs w:val="42"/>
        </w:rPr>
        <w:drawing>
          <wp:anchor distT="0" distB="0" distL="114300" distR="114300" simplePos="0" relativeHeight="251833344" behindDoc="0" locked="0" layoutInCell="1" allowOverlap="1" wp14:anchorId="5300C0A1" wp14:editId="641A1109">
            <wp:simplePos x="0" y="0"/>
            <wp:positionH relativeFrom="column">
              <wp:posOffset>4926330</wp:posOffset>
            </wp:positionH>
            <wp:positionV relativeFrom="paragraph">
              <wp:posOffset>2496918</wp:posOffset>
            </wp:positionV>
            <wp:extent cx="2194560" cy="1243965"/>
            <wp:effectExtent l="0" t="0" r="2540" b="635"/>
            <wp:wrapNone/>
            <wp:docPr id="80" name="Picture 28" descr="A collage of a group of people&#10;&#10;Description automatically generated with medium confidence">
              <a:extLst xmlns:a="http://schemas.openxmlformats.org/drawingml/2006/main">
                <a:ext uri="{FF2B5EF4-FFF2-40B4-BE49-F238E27FC236}">
                  <a16:creationId xmlns:a16="http://schemas.microsoft.com/office/drawing/2014/main" id="{0A90F52C-8AA1-B54C-9546-DD0E6DD99AD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28" descr="A collage of a group of people&#10;&#10;Description automatically generated with medium confidence">
                      <a:extLst>
                        <a:ext uri="{FF2B5EF4-FFF2-40B4-BE49-F238E27FC236}">
                          <a16:creationId xmlns:a16="http://schemas.microsoft.com/office/drawing/2014/main" id="{0A90F52C-8AA1-B54C-9546-DD0E6DD99ADB}"/>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43320" t="2130" r="29303" b="52146"/>
                    <a:stretch/>
                  </pic:blipFill>
                  <pic:spPr bwMode="auto">
                    <a:xfrm>
                      <a:off x="0" y="0"/>
                      <a:ext cx="2194560" cy="12439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561DB">
        <w:rPr>
          <w:rFonts w:ascii="OpenSans-SemiBold" w:hAnsi="OpenSans-SemiBold" w:cs="OpenSans-SemiBold"/>
          <w:b/>
          <w:bCs/>
          <w:noProof/>
          <w:color w:val="595959" w:themeColor="text1" w:themeTint="A6"/>
        </w:rPr>
        <mc:AlternateContent>
          <mc:Choice Requires="wpg">
            <w:drawing>
              <wp:anchor distT="0" distB="0" distL="114300" distR="114300" simplePos="0" relativeHeight="251727872" behindDoc="0" locked="0" layoutInCell="1" allowOverlap="1" wp14:anchorId="18542A00" wp14:editId="4F806D2E">
                <wp:simplePos x="0" y="0"/>
                <wp:positionH relativeFrom="column">
                  <wp:posOffset>-300990</wp:posOffset>
                </wp:positionH>
                <wp:positionV relativeFrom="paragraph">
                  <wp:posOffset>351581</wp:posOffset>
                </wp:positionV>
                <wp:extent cx="7766050" cy="417830"/>
                <wp:effectExtent l="0" t="0" r="0" b="13970"/>
                <wp:wrapNone/>
                <wp:docPr id="24" name="Group 24"/>
                <wp:cNvGraphicFramePr/>
                <a:graphic xmlns:a="http://schemas.openxmlformats.org/drawingml/2006/main">
                  <a:graphicData uri="http://schemas.microsoft.com/office/word/2010/wordprocessingGroup">
                    <wpg:wgp>
                      <wpg:cNvGrpSpPr/>
                      <wpg:grpSpPr>
                        <a:xfrm>
                          <a:off x="0" y="0"/>
                          <a:ext cx="7766050" cy="417830"/>
                          <a:chOff x="0" y="0"/>
                          <a:chExt cx="7766050" cy="418290"/>
                        </a:xfrm>
                      </wpg:grpSpPr>
                      <wps:wsp>
                        <wps:cNvPr id="25" name="Text Box 25"/>
                        <wps:cNvSpPr txBox="1"/>
                        <wps:spPr>
                          <a:xfrm>
                            <a:off x="0" y="0"/>
                            <a:ext cx="7766050" cy="398780"/>
                          </a:xfrm>
                          <a:prstGeom prst="rect">
                            <a:avLst/>
                          </a:prstGeom>
                          <a:noFill/>
                          <a:ln w="6350">
                            <a:noFill/>
                          </a:ln>
                        </wps:spPr>
                        <wps:txbx>
                          <w:txbxContent>
                            <w:p w14:paraId="0458438C" w14:textId="77777777" w:rsidR="00910008" w:rsidRPr="0073297F" w:rsidRDefault="00910008" w:rsidP="00910008">
                              <w:pPr>
                                <w:pStyle w:val="BasicParagraph"/>
                                <w:suppressAutoHyphens/>
                                <w:jc w:val="center"/>
                                <w:rPr>
                                  <w:rFonts w:ascii="Open Sans" w:hAnsi="Open Sans" w:cs="Open Sans"/>
                                  <w:color w:val="505050"/>
                                  <w:sz w:val="21"/>
                                  <w:szCs w:val="21"/>
                                </w:rPr>
                              </w:pPr>
                              <w:r w:rsidRPr="0073297F">
                                <w:rPr>
                                  <w:rFonts w:ascii="Arial Rounded MT Bold" w:hAnsi="Arial Rounded MT Bold" w:cs="Arial Rounded MT Bold"/>
                                  <w:color w:val="FCC903"/>
                                  <w:sz w:val="36"/>
                                  <w:szCs w:val="36"/>
                                </w:rPr>
                                <w:t>DID YOU KNOW? HOPE IS TEACHABLE.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Straight Connector 26"/>
                        <wps:cNvCnPr/>
                        <wps:spPr>
                          <a:xfrm>
                            <a:off x="3531140" y="418290"/>
                            <a:ext cx="669925" cy="0"/>
                          </a:xfrm>
                          <a:prstGeom prst="line">
                            <a:avLst/>
                          </a:prstGeom>
                          <a:ln w="12700">
                            <a:solidFill>
                              <a:srgbClr val="90909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8542A00" id="Group 24" o:spid="_x0000_s1029" style="position:absolute;margin-left:-23.7pt;margin-top:27.7pt;width:611.5pt;height:32.9pt;z-index:251727872" coordsize="77660,418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">
                <v:shape id="Text Box 25" o:spid="_x0000_s1030" type="#_x0000_t202" style="position:absolute;width:77660;height:398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" filled="f" stroked="f" strokeweight=".5pt">
                  <v:textbox>
                    <w:txbxContent>
                      <w:p w14:paraId="0458438C" w14:textId="77777777" w:rsidR="00910008" w:rsidRPr="0073297F" w:rsidRDefault="00910008" w:rsidP="00910008">
                        <w:pPr>
                          <w:pStyle w:val="BasicParagraph"/>
                          <w:suppressAutoHyphens/>
                          <w:jc w:val="center"/>
                          <w:rPr>
                            <w:rFonts w:ascii="Open Sans" w:hAnsi="Open Sans" w:cs="Open Sans"/>
                            <w:color w:val="505050"/>
                            <w:sz w:val="21"/>
                            <w:szCs w:val="21"/>
                          </w:rPr>
                        </w:pPr>
                        <w:r w:rsidRPr="0073297F">
                          <w:rPr>
                            <w:rFonts w:ascii="Arial Rounded MT Bold" w:hAnsi="Arial Rounded MT Bold" w:cs="Arial Rounded MT Bold"/>
                            <w:color w:val="FCC903"/>
                            <w:sz w:val="36"/>
                            <w:szCs w:val="36"/>
                          </w:rPr>
                          <w:t>DID YOU KNOW? HOPE IS TEACHABLE.</w:t>
                        </w:r>
                      </w:p>
                    </w:txbxContent>
                  </v:textbox>
                </v:shape>
                <v:line id="Straight Connector 26" o:spid="_x0000_s1031" style="position:absolute;visibility:visible;mso-wrap-style:square" from="35311,4182" to="42010,418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" strokecolor="#909090" strokeweight="1pt">
                  <v:stroke joinstyle="miter"/>
                </v:line>
              </v:group>
            </w:pict>
          </mc:Fallback>
        </mc:AlternateContent>
      </w:r>
      <w:r w:rsidR="007561DB" w:rsidRPr="00664469">
        <w:rPr>
          <w:rFonts w:ascii="Arial Rounded MT Bold" w:hAnsi="Arial Rounded MT Bold" w:cs="Arial Rounded MT Bold"/>
          <w:noProof/>
          <w:color w:val="FFC310"/>
          <w:sz w:val="42"/>
          <w:szCs w:val="42"/>
        </w:rPr>
        <w:drawing>
          <wp:anchor distT="0" distB="0" distL="114300" distR="114300" simplePos="0" relativeHeight="251742208" behindDoc="1" locked="0" layoutInCell="1" allowOverlap="1" wp14:anchorId="38F077FF" wp14:editId="198443D2">
            <wp:simplePos x="0" y="0"/>
            <wp:positionH relativeFrom="column">
              <wp:posOffset>6071235</wp:posOffset>
            </wp:positionH>
            <wp:positionV relativeFrom="paragraph">
              <wp:posOffset>7852410</wp:posOffset>
            </wp:positionV>
            <wp:extent cx="963930" cy="963930"/>
            <wp:effectExtent l="50800" t="50800" r="52070" b="52070"/>
            <wp:wrapNone/>
            <wp:docPr id="45" name="Picture 45"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descr="Qr code&#10;&#10;Description automatically generated"/>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963930" cy="963930"/>
                    </a:xfrm>
                    <a:prstGeom prst="rect">
                      <a:avLst/>
                    </a:prstGeom>
                    <a:ln w="50800" cap="flat" cmpd="sng" algn="ctr">
                      <a:solidFill>
                        <a:srgbClr val="FFC72C"/>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ins w:id="0" w:author="Microsoft Office User" w:date="2022-04-12T22:40:00Z">
        <w:r w:rsidR="007561DB" w:rsidRPr="00C15351">
          <w:rPr>
            <w:rFonts w:ascii="Arial Rounded MT Bold" w:hAnsi="Arial Rounded MT Bold" w:cs="Arial Rounded MT Bold"/>
            <w:noProof/>
            <w:color w:val="FFC310"/>
            <w:sz w:val="42"/>
            <w:szCs w:val="42"/>
            <w:lang w:val="en-US"/>
          </w:rPr>
          <mc:AlternateContent>
            <mc:Choice Requires="wpg">
              <w:drawing>
                <wp:anchor distT="0" distB="0" distL="114300" distR="114300" simplePos="0" relativeHeight="251842560" behindDoc="0" locked="0" layoutInCell="1" allowOverlap="1" wp14:anchorId="3C9AF4E4" wp14:editId="1644466C">
                  <wp:simplePos x="0" y="0"/>
                  <wp:positionH relativeFrom="column">
                    <wp:posOffset>4001135</wp:posOffset>
                  </wp:positionH>
                  <wp:positionV relativeFrom="paragraph">
                    <wp:posOffset>8667115</wp:posOffset>
                  </wp:positionV>
                  <wp:extent cx="1951990" cy="146685"/>
                  <wp:effectExtent l="0" t="0" r="3810" b="5715"/>
                  <wp:wrapNone/>
                  <wp:docPr id="11" name="Group 11"/>
                  <wp:cNvGraphicFramePr/>
                  <a:graphic xmlns:a="http://schemas.openxmlformats.org/drawingml/2006/main">
                    <a:graphicData uri="http://schemas.microsoft.com/office/word/2010/wordprocessingGroup">
                      <wpg:wgp>
                        <wpg:cNvGrpSpPr/>
                        <wpg:grpSpPr>
                          <a:xfrm>
                            <a:off x="0" y="0"/>
                            <a:ext cx="1951990" cy="146685"/>
                            <a:chOff x="0" y="0"/>
                            <a:chExt cx="1951990" cy="146685"/>
                          </a:xfrm>
                        </wpg:grpSpPr>
                        <pic:pic xmlns:pic="http://schemas.openxmlformats.org/drawingml/2006/picture">
                          <pic:nvPicPr>
                            <pic:cNvPr id="12" name="Picture 12"/>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51990" cy="137160"/>
                            </a:xfrm>
                            <a:prstGeom prst="rect">
                              <a:avLst/>
                            </a:prstGeom>
                          </pic:spPr>
                        </pic:pic>
                        <pic:pic xmlns:pic="http://schemas.openxmlformats.org/drawingml/2006/picture">
                          <pic:nvPicPr>
                            <pic:cNvPr id="13" name="Picture 13"/>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347951" y="0"/>
                              <a:ext cx="146685" cy="146685"/>
                            </a:xfrm>
                            <a:prstGeom prst="rect">
                              <a:avLst/>
                            </a:prstGeom>
                            <a:noFill/>
                            <a:ln>
                              <a:noFill/>
                            </a:ln>
                          </pic:spPr>
                        </pic:pic>
                      </wpg:wgp>
                    </a:graphicData>
                  </a:graphic>
                </wp:anchor>
              </w:drawing>
            </mc:Choice>
            <mc:Fallback>
              <w:pict>
                <v:group w14:anchorId="343A1AC8" id="Group 11" o:spid="_x0000_s1026" style="position:absolute;margin-left:315.05pt;margin-top:682.45pt;width:153.7pt;height:11.55pt;z-index:251842560" coordsize="19519,1466"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style="position:absolute;width:19519;height:137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">
                    <v:imagedata r:id="rId15" o:title=""/>
                  </v:shape>
                  <v:shape id="Picture 13" o:spid="_x0000_s1028" type="#_x0000_t75" style="position:absolute;left:13479;width:1467;height:146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">
                    <v:imagedata r:id="rId16" o:title=""/>
                  </v:shape>
                </v:group>
              </w:pict>
            </mc:Fallback>
          </mc:AlternateContent>
        </w:r>
      </w:ins>
      <w:r w:rsidR="00144C81">
        <w:fldChar w:fldCharType="begin"/>
      </w:r>
      <w:r w:rsidR="00144C81">
        <w:instrText xml:space="preserve"> INCLUDEPICTURE "https://hopefulminds.org/wp-content/uploads/2021/01/HM_curriculumPage_Banner_v1.jpg" \* MERGEFORMATINET </w:instrText>
      </w:r>
      <w:r w:rsidR="00000000">
        <w:fldChar w:fldCharType="separate"/>
      </w:r>
      <w:r w:rsidR="00144C81">
        <w:fldChar w:fldCharType="end"/>
      </w:r>
    </w:p>
    <w:sectPr w:rsidR="00D45132" w:rsidRPr="00613108" w:rsidSect="00F66EB7">
      <w:headerReference w:type="default" r:id="rId17"/>
      <w:pgSz w:w="12240" w:h="15840"/>
      <w:pgMar w:top="720" w:right="720" w:bottom="720" w:left="720" w:header="708" w:footer="708" w:gutter="0"/>
      <w:pgBorders w:zOrder="back" w:offsetFrom="page">
        <w:top w:val="single" w:sz="48" w:space="0" w:color="FFC421"/>
        <w:left w:val="single" w:sz="48" w:space="0" w:color="FFC421"/>
        <w:bottom w:val="single" w:sz="48" w:space="0" w:color="FFC421"/>
        <w:right w:val="single" w:sz="48" w:space="0" w:color="FFC42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3A408" w14:textId="77777777" w:rsidR="00F66EB7" w:rsidRDefault="00F66EB7" w:rsidP="003F51FF">
      <w:r>
        <w:separator/>
      </w:r>
    </w:p>
  </w:endnote>
  <w:endnote w:type="continuationSeparator" w:id="0">
    <w:p w14:paraId="0863BA72" w14:textId="77777777" w:rsidR="00F66EB7" w:rsidRDefault="00F66EB7" w:rsidP="003F5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Sans-SemiBold">
    <w:altName w:val="Calibri"/>
    <w:panose1 w:val="020B07060308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inionPro-Regular">
    <w:altName w:val="Calibri"/>
    <w:panose1 w:val="02040503050306020203"/>
    <w:charset w:val="4D"/>
    <w:family w:val="auto"/>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9DA5D" w14:textId="77777777" w:rsidR="00F66EB7" w:rsidRDefault="00F66EB7" w:rsidP="003F51FF">
      <w:r>
        <w:separator/>
      </w:r>
    </w:p>
  </w:footnote>
  <w:footnote w:type="continuationSeparator" w:id="0">
    <w:p w14:paraId="0B80A4B4" w14:textId="77777777" w:rsidR="00F66EB7" w:rsidRDefault="00F66EB7" w:rsidP="003F5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6874F" w14:textId="19FA7435" w:rsidR="007561DB" w:rsidRDefault="007561DB">
    <w:pPr>
      <w:pStyle w:val="Header"/>
    </w:pPr>
    <w:r>
      <w:rPr>
        <w:rFonts w:ascii="Arial Rounded MT Bold" w:hAnsi="Arial Rounded MT Bold" w:cs="Arial Rounded MT Bold"/>
        <w:noProof/>
        <w:color w:val="FFC310"/>
        <w:sz w:val="42"/>
        <w:szCs w:val="42"/>
      </w:rPr>
      <w:drawing>
        <wp:anchor distT="0" distB="0" distL="114300" distR="114300" simplePos="0" relativeHeight="251660288" behindDoc="0" locked="0" layoutInCell="1" allowOverlap="1" wp14:anchorId="5494917F" wp14:editId="0238452F">
          <wp:simplePos x="0" y="0"/>
          <wp:positionH relativeFrom="margin">
            <wp:align>center</wp:align>
          </wp:positionH>
          <wp:positionV relativeFrom="paragraph">
            <wp:posOffset>-167099</wp:posOffset>
          </wp:positionV>
          <wp:extent cx="3752483" cy="783625"/>
          <wp:effectExtent l="0" t="0" r="0" b="3810"/>
          <wp:wrapNone/>
          <wp:docPr id="11409970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997079"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752483" cy="783625"/>
                  </a:xfrm>
                  <a:prstGeom prst="rect">
                    <a:avLst/>
                  </a:prstGeom>
                </pic:spPr>
              </pic:pic>
            </a:graphicData>
          </a:graphic>
          <wp14:sizeRelH relativeFrom="page">
            <wp14:pctWidth>0</wp14:pctWidth>
          </wp14:sizeRelH>
          <wp14:sizeRelV relativeFrom="page">
            <wp14:pctHeight>0</wp14:pctHeight>
          </wp14:sizeRelV>
        </wp:anchor>
      </w:drawing>
    </w:r>
    <w:r>
      <w:rPr>
        <w:rFonts w:ascii="Arial Rounded MT Bold" w:hAnsi="Arial Rounded MT Bold" w:cs="Arial Rounded MT Bold"/>
        <w:noProof/>
        <w:color w:val="FFC310"/>
        <w:sz w:val="42"/>
        <w:szCs w:val="42"/>
      </w:rPr>
      <mc:AlternateContent>
        <mc:Choice Requires="wps">
          <w:drawing>
            <wp:anchor distT="0" distB="0" distL="114300" distR="114300" simplePos="0" relativeHeight="251659264" behindDoc="0" locked="0" layoutInCell="1" allowOverlap="1" wp14:anchorId="73631F5C" wp14:editId="4A235499">
              <wp:simplePos x="0" y="0"/>
              <wp:positionH relativeFrom="column">
                <wp:posOffset>-489585</wp:posOffset>
              </wp:positionH>
              <wp:positionV relativeFrom="paragraph">
                <wp:posOffset>-499745</wp:posOffset>
              </wp:positionV>
              <wp:extent cx="7813040" cy="1404620"/>
              <wp:effectExtent l="0" t="0" r="0" b="5080"/>
              <wp:wrapNone/>
              <wp:docPr id="993893831" name="Rectangle 2"/>
              <wp:cNvGraphicFramePr/>
              <a:graphic xmlns:a="http://schemas.openxmlformats.org/drawingml/2006/main">
                <a:graphicData uri="http://schemas.microsoft.com/office/word/2010/wordprocessingShape">
                  <wps:wsp>
                    <wps:cNvSpPr/>
                    <wps:spPr>
                      <a:xfrm>
                        <a:off x="0" y="0"/>
                        <a:ext cx="7813040" cy="1404620"/>
                      </a:xfrm>
                      <a:prstGeom prst="rect">
                        <a:avLst/>
                      </a:prstGeom>
                      <a:solidFill>
                        <a:srgbClr val="FFC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E3B27A" id="Rectangle 2" o:spid="_x0000_s1026" style="position:absolute;margin-left:-38.55pt;margin-top:-39.35pt;width:615.2pt;height:11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" fillcolor="#ffc000"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A4CF1"/>
    <w:multiLevelType w:val="hybridMultilevel"/>
    <w:tmpl w:val="E1C6E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A304DE"/>
    <w:multiLevelType w:val="hybridMultilevel"/>
    <w:tmpl w:val="B5620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D16745"/>
    <w:multiLevelType w:val="hybridMultilevel"/>
    <w:tmpl w:val="0590A4D0"/>
    <w:lvl w:ilvl="0" w:tplc="772E82D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EE63F6"/>
    <w:multiLevelType w:val="hybridMultilevel"/>
    <w:tmpl w:val="1F6CC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A76EE4"/>
    <w:multiLevelType w:val="hybridMultilevel"/>
    <w:tmpl w:val="6C6C090C"/>
    <w:lvl w:ilvl="0" w:tplc="39F2701C">
      <w:numFmt w:val="bullet"/>
      <w:lvlText w:val="•"/>
      <w:lvlJc w:val="left"/>
      <w:pPr>
        <w:ind w:left="720" w:hanging="360"/>
      </w:pPr>
      <w:rPr>
        <w:rFonts w:ascii="OpenSans-SemiBold" w:eastAsiaTheme="minorHAnsi" w:hAnsi="OpenSans-SemiBold" w:cs="OpenSans-Semi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D34D8B"/>
    <w:multiLevelType w:val="hybridMultilevel"/>
    <w:tmpl w:val="3710D7A6"/>
    <w:lvl w:ilvl="0" w:tplc="79E4C02E">
      <w:numFmt w:val="bullet"/>
      <w:lvlText w:val="•"/>
      <w:lvlJc w:val="left"/>
      <w:pPr>
        <w:ind w:left="720" w:hanging="360"/>
      </w:pPr>
      <w:rPr>
        <w:rFonts w:ascii="OpenSans-SemiBold" w:eastAsiaTheme="minorHAnsi" w:hAnsi="OpenSans-SemiBold" w:cs="OpenSans-SemiBold" w:hint="default"/>
        <w:color w:val="FDC40E"/>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5F2FFA"/>
    <w:multiLevelType w:val="hybridMultilevel"/>
    <w:tmpl w:val="7B0844B2"/>
    <w:lvl w:ilvl="0" w:tplc="387EAD02">
      <w:start w:val="1"/>
      <w:numFmt w:val="bullet"/>
      <w:lvlText w:val=""/>
      <w:lvlJc w:val="left"/>
      <w:pPr>
        <w:ind w:left="720" w:hanging="360"/>
      </w:pPr>
      <w:rPr>
        <w:rFonts w:ascii="Symbol" w:hAnsi="Symbol" w:hint="default"/>
        <w:color w:val="FFC72C"/>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CE00A3"/>
    <w:multiLevelType w:val="multilevel"/>
    <w:tmpl w:val="1662F762"/>
    <w:lvl w:ilvl="0">
      <w:start w:val="1"/>
      <w:numFmt w:val="bullet"/>
      <w:lvlText w:val=""/>
      <w:lvlJc w:val="left"/>
      <w:pPr>
        <w:ind w:left="720" w:hanging="360"/>
      </w:pPr>
      <w:rPr>
        <w:rFonts w:ascii="Symbol" w:hAnsi="Symbol" w:hint="default"/>
        <w:color w:val="FFC72C"/>
        <w:sz w:val="32"/>
        <w:szCs w:val="32"/>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732B65"/>
    <w:multiLevelType w:val="hybridMultilevel"/>
    <w:tmpl w:val="EF727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05579E"/>
    <w:multiLevelType w:val="hybridMultilevel"/>
    <w:tmpl w:val="47B0A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8D64DD"/>
    <w:multiLevelType w:val="multilevel"/>
    <w:tmpl w:val="791C8B24"/>
    <w:lvl w:ilvl="0">
      <w:start w:val="1"/>
      <w:numFmt w:val="bullet"/>
      <w:lvlText w:val=""/>
      <w:lvlJc w:val="left"/>
      <w:pPr>
        <w:ind w:left="397" w:hanging="340"/>
      </w:pPr>
      <w:rPr>
        <w:rFonts w:ascii="Symbol" w:hAnsi="Symbol" w:hint="default"/>
        <w:color w:val="FFC72C"/>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166A8B"/>
    <w:multiLevelType w:val="hybridMultilevel"/>
    <w:tmpl w:val="555658D4"/>
    <w:lvl w:ilvl="0" w:tplc="387EAD02">
      <w:start w:val="1"/>
      <w:numFmt w:val="bullet"/>
      <w:lvlText w:val=""/>
      <w:lvlJc w:val="left"/>
      <w:pPr>
        <w:ind w:left="720" w:hanging="360"/>
      </w:pPr>
      <w:rPr>
        <w:rFonts w:ascii="Symbol" w:hAnsi="Symbol" w:hint="default"/>
        <w:color w:val="FFC72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BD0ED9"/>
    <w:multiLevelType w:val="hybridMultilevel"/>
    <w:tmpl w:val="B128E8D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3" w15:restartNumberingAfterBreak="0">
    <w:nsid w:val="591003F0"/>
    <w:multiLevelType w:val="hybridMultilevel"/>
    <w:tmpl w:val="94EE04B2"/>
    <w:lvl w:ilvl="0" w:tplc="387EAD02">
      <w:start w:val="1"/>
      <w:numFmt w:val="bullet"/>
      <w:lvlText w:val=""/>
      <w:lvlJc w:val="left"/>
      <w:pPr>
        <w:ind w:left="720" w:hanging="360"/>
      </w:pPr>
      <w:rPr>
        <w:rFonts w:ascii="Symbol" w:hAnsi="Symbol" w:hint="default"/>
        <w:color w:val="FFC72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774FDF"/>
    <w:multiLevelType w:val="hybridMultilevel"/>
    <w:tmpl w:val="7CAAFAAA"/>
    <w:lvl w:ilvl="0" w:tplc="15B8B772">
      <w:start w:val="1"/>
      <w:numFmt w:val="bullet"/>
      <w:lvlText w:val=""/>
      <w:lvlJc w:val="left"/>
      <w:pPr>
        <w:ind w:left="720" w:hanging="360"/>
      </w:pPr>
      <w:rPr>
        <w:rFonts w:ascii="Symbol" w:hAnsi="Symbol" w:hint="default"/>
        <w:color w:val="FFC000" w:themeColor="accent4"/>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F873CE"/>
    <w:multiLevelType w:val="multilevel"/>
    <w:tmpl w:val="7B1ECC4C"/>
    <w:lvl w:ilvl="0">
      <w:start w:val="1"/>
      <w:numFmt w:val="bullet"/>
      <w:lvlText w:val=""/>
      <w:lvlJc w:val="left"/>
      <w:pPr>
        <w:ind w:left="720" w:hanging="360"/>
      </w:pPr>
      <w:rPr>
        <w:rFonts w:ascii="Symbol" w:hAnsi="Symbol" w:hint="default"/>
        <w:color w:val="FFC72C"/>
        <w:sz w:val="32"/>
        <w:szCs w:val="32"/>
      </w:rPr>
    </w:lvl>
    <w:lvl w:ilvl="1">
      <w:start w:val="1"/>
      <w:numFmt w:val="decimal"/>
      <w:lvlText w:val="%2."/>
      <w:lvlJc w:val="left"/>
      <w:pPr>
        <w:ind w:left="1440" w:hanging="360"/>
      </w:pPr>
      <w:rPr>
        <w:rFonts w:ascii="Open Sans" w:hAnsi="Open Sans" w:hint="default"/>
        <w:b/>
        <w:i w:val="0"/>
        <w:color w:val="FFC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A5637C"/>
    <w:multiLevelType w:val="multilevel"/>
    <w:tmpl w:val="C26C5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DA3164"/>
    <w:multiLevelType w:val="hybridMultilevel"/>
    <w:tmpl w:val="122A5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3B7F46"/>
    <w:multiLevelType w:val="multilevel"/>
    <w:tmpl w:val="F00CA82C"/>
    <w:lvl w:ilvl="0">
      <w:start w:val="1"/>
      <w:numFmt w:val="bullet"/>
      <w:lvlText w:val=""/>
      <w:lvlJc w:val="left"/>
      <w:pPr>
        <w:ind w:left="720" w:hanging="360"/>
      </w:pPr>
      <w:rPr>
        <w:rFonts w:ascii="Symbol" w:hAnsi="Symbol" w:hint="default"/>
        <w:color w:val="FFC000" w:themeColor="accent4"/>
        <w:sz w:val="32"/>
        <w:szCs w:val="3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C616CF5"/>
    <w:multiLevelType w:val="hybridMultilevel"/>
    <w:tmpl w:val="5FA0E5F0"/>
    <w:lvl w:ilvl="0" w:tplc="15B8B772">
      <w:start w:val="1"/>
      <w:numFmt w:val="bullet"/>
      <w:lvlText w:val=""/>
      <w:lvlJc w:val="left"/>
      <w:pPr>
        <w:ind w:left="720" w:hanging="360"/>
      </w:pPr>
      <w:rPr>
        <w:rFonts w:ascii="Symbol" w:hAnsi="Symbol" w:hint="default"/>
        <w:color w:val="FFC000" w:themeColor="accent4"/>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9012453">
    <w:abstractNumId w:val="0"/>
  </w:num>
  <w:num w:numId="2" w16cid:durableId="1494099068">
    <w:abstractNumId w:val="17"/>
  </w:num>
  <w:num w:numId="3" w16cid:durableId="290748088">
    <w:abstractNumId w:val="9"/>
  </w:num>
  <w:num w:numId="4" w16cid:durableId="804276315">
    <w:abstractNumId w:val="1"/>
  </w:num>
  <w:num w:numId="5" w16cid:durableId="1744257708">
    <w:abstractNumId w:val="4"/>
  </w:num>
  <w:num w:numId="6" w16cid:durableId="324404987">
    <w:abstractNumId w:val="5"/>
  </w:num>
  <w:num w:numId="7" w16cid:durableId="1469782019">
    <w:abstractNumId w:val="14"/>
  </w:num>
  <w:num w:numId="8" w16cid:durableId="2000769387">
    <w:abstractNumId w:val="3"/>
  </w:num>
  <w:num w:numId="9" w16cid:durableId="835609508">
    <w:abstractNumId w:val="19"/>
  </w:num>
  <w:num w:numId="10" w16cid:durableId="1311205094">
    <w:abstractNumId w:val="16"/>
  </w:num>
  <w:num w:numId="11" w16cid:durableId="1795978859">
    <w:abstractNumId w:val="10"/>
  </w:num>
  <w:num w:numId="12" w16cid:durableId="1684820348">
    <w:abstractNumId w:val="8"/>
  </w:num>
  <w:num w:numId="13" w16cid:durableId="169954935">
    <w:abstractNumId w:val="2"/>
  </w:num>
  <w:num w:numId="14" w16cid:durableId="1861582177">
    <w:abstractNumId w:val="6"/>
  </w:num>
  <w:num w:numId="15" w16cid:durableId="322854701">
    <w:abstractNumId w:val="18"/>
  </w:num>
  <w:num w:numId="16" w16cid:durableId="721321633">
    <w:abstractNumId w:val="12"/>
  </w:num>
  <w:num w:numId="17" w16cid:durableId="1018121741">
    <w:abstractNumId w:val="13"/>
  </w:num>
  <w:num w:numId="18" w16cid:durableId="790628462">
    <w:abstractNumId w:val="11"/>
  </w:num>
  <w:num w:numId="19" w16cid:durableId="416906140">
    <w:abstractNumId w:val="7"/>
  </w:num>
  <w:num w:numId="20" w16cid:durableId="319190214">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1FF"/>
    <w:rsid w:val="00010110"/>
    <w:rsid w:val="00017136"/>
    <w:rsid w:val="00026CF0"/>
    <w:rsid w:val="0003415E"/>
    <w:rsid w:val="0003782F"/>
    <w:rsid w:val="00041212"/>
    <w:rsid w:val="0004380A"/>
    <w:rsid w:val="0004626F"/>
    <w:rsid w:val="00062805"/>
    <w:rsid w:val="00066087"/>
    <w:rsid w:val="00081303"/>
    <w:rsid w:val="00081DC1"/>
    <w:rsid w:val="000835CC"/>
    <w:rsid w:val="00092F02"/>
    <w:rsid w:val="00094C47"/>
    <w:rsid w:val="00094E68"/>
    <w:rsid w:val="00095B0A"/>
    <w:rsid w:val="00097965"/>
    <w:rsid w:val="000A01DA"/>
    <w:rsid w:val="000A5F2A"/>
    <w:rsid w:val="000B32E2"/>
    <w:rsid w:val="000B55EB"/>
    <w:rsid w:val="000B6201"/>
    <w:rsid w:val="000C308C"/>
    <w:rsid w:val="000D238C"/>
    <w:rsid w:val="000D46B0"/>
    <w:rsid w:val="000E38D5"/>
    <w:rsid w:val="000E6A5C"/>
    <w:rsid w:val="00106843"/>
    <w:rsid w:val="00112FEB"/>
    <w:rsid w:val="00131EB8"/>
    <w:rsid w:val="00136B0D"/>
    <w:rsid w:val="00144C81"/>
    <w:rsid w:val="00157E73"/>
    <w:rsid w:val="00192BE2"/>
    <w:rsid w:val="001B0DB0"/>
    <w:rsid w:val="001B4B72"/>
    <w:rsid w:val="001D67FD"/>
    <w:rsid w:val="001E48C8"/>
    <w:rsid w:val="001E6F42"/>
    <w:rsid w:val="00203758"/>
    <w:rsid w:val="00203CAD"/>
    <w:rsid w:val="00214E7A"/>
    <w:rsid w:val="00216E65"/>
    <w:rsid w:val="0021798E"/>
    <w:rsid w:val="00220C1B"/>
    <w:rsid w:val="002450C4"/>
    <w:rsid w:val="0024748F"/>
    <w:rsid w:val="00253C15"/>
    <w:rsid w:val="00256EC4"/>
    <w:rsid w:val="00266F56"/>
    <w:rsid w:val="00267A77"/>
    <w:rsid w:val="0027056B"/>
    <w:rsid w:val="00274D7F"/>
    <w:rsid w:val="002755EE"/>
    <w:rsid w:val="00284C80"/>
    <w:rsid w:val="0029051D"/>
    <w:rsid w:val="00290827"/>
    <w:rsid w:val="00293800"/>
    <w:rsid w:val="00296ABF"/>
    <w:rsid w:val="00296CD4"/>
    <w:rsid w:val="002B7B86"/>
    <w:rsid w:val="002C1263"/>
    <w:rsid w:val="002C5DA9"/>
    <w:rsid w:val="002D0185"/>
    <w:rsid w:val="002D2A5B"/>
    <w:rsid w:val="002D5076"/>
    <w:rsid w:val="002E5721"/>
    <w:rsid w:val="002F0958"/>
    <w:rsid w:val="00306664"/>
    <w:rsid w:val="00313760"/>
    <w:rsid w:val="00313A7E"/>
    <w:rsid w:val="0031572A"/>
    <w:rsid w:val="003229BF"/>
    <w:rsid w:val="00330F67"/>
    <w:rsid w:val="0033539D"/>
    <w:rsid w:val="00342A91"/>
    <w:rsid w:val="003443F9"/>
    <w:rsid w:val="00355D08"/>
    <w:rsid w:val="00365E30"/>
    <w:rsid w:val="003729EE"/>
    <w:rsid w:val="0037687B"/>
    <w:rsid w:val="003776DF"/>
    <w:rsid w:val="00380B8F"/>
    <w:rsid w:val="00385F81"/>
    <w:rsid w:val="00396491"/>
    <w:rsid w:val="003C73AC"/>
    <w:rsid w:val="003D4F05"/>
    <w:rsid w:val="003E16AD"/>
    <w:rsid w:val="003F2CF1"/>
    <w:rsid w:val="003F51FF"/>
    <w:rsid w:val="004004FD"/>
    <w:rsid w:val="004109F7"/>
    <w:rsid w:val="00410A7A"/>
    <w:rsid w:val="004309F5"/>
    <w:rsid w:val="00442377"/>
    <w:rsid w:val="00447A4F"/>
    <w:rsid w:val="00452606"/>
    <w:rsid w:val="00465005"/>
    <w:rsid w:val="00472028"/>
    <w:rsid w:val="00493E3A"/>
    <w:rsid w:val="004A6BE3"/>
    <w:rsid w:val="004B6BD1"/>
    <w:rsid w:val="004C1CC4"/>
    <w:rsid w:val="004C3114"/>
    <w:rsid w:val="004C5D94"/>
    <w:rsid w:val="004C665E"/>
    <w:rsid w:val="004D04CD"/>
    <w:rsid w:val="004D0518"/>
    <w:rsid w:val="004D7C07"/>
    <w:rsid w:val="004E0773"/>
    <w:rsid w:val="004F471F"/>
    <w:rsid w:val="00500E67"/>
    <w:rsid w:val="00517B17"/>
    <w:rsid w:val="00517F17"/>
    <w:rsid w:val="005235D2"/>
    <w:rsid w:val="0053079A"/>
    <w:rsid w:val="00535843"/>
    <w:rsid w:val="005418B7"/>
    <w:rsid w:val="00550F6D"/>
    <w:rsid w:val="00552B41"/>
    <w:rsid w:val="00555335"/>
    <w:rsid w:val="00563BC5"/>
    <w:rsid w:val="0057361A"/>
    <w:rsid w:val="0057674E"/>
    <w:rsid w:val="005A7BD8"/>
    <w:rsid w:val="005C0821"/>
    <w:rsid w:val="005C1AC8"/>
    <w:rsid w:val="005D1608"/>
    <w:rsid w:val="0060019F"/>
    <w:rsid w:val="00600DE6"/>
    <w:rsid w:val="00605A02"/>
    <w:rsid w:val="00610156"/>
    <w:rsid w:val="00613108"/>
    <w:rsid w:val="0062419E"/>
    <w:rsid w:val="006254A9"/>
    <w:rsid w:val="00630F07"/>
    <w:rsid w:val="0064421C"/>
    <w:rsid w:val="00645AE8"/>
    <w:rsid w:val="0064692A"/>
    <w:rsid w:val="0065014C"/>
    <w:rsid w:val="00650CFC"/>
    <w:rsid w:val="00652021"/>
    <w:rsid w:val="00660546"/>
    <w:rsid w:val="00662BF7"/>
    <w:rsid w:val="00663232"/>
    <w:rsid w:val="00664469"/>
    <w:rsid w:val="00664C20"/>
    <w:rsid w:val="006720E9"/>
    <w:rsid w:val="0068234B"/>
    <w:rsid w:val="00685485"/>
    <w:rsid w:val="006C1271"/>
    <w:rsid w:val="006D7254"/>
    <w:rsid w:val="006E2BAA"/>
    <w:rsid w:val="006F014C"/>
    <w:rsid w:val="006F7787"/>
    <w:rsid w:val="00707148"/>
    <w:rsid w:val="007176C2"/>
    <w:rsid w:val="00740C41"/>
    <w:rsid w:val="00744AD2"/>
    <w:rsid w:val="007465CA"/>
    <w:rsid w:val="007537AE"/>
    <w:rsid w:val="00754ECB"/>
    <w:rsid w:val="007561DB"/>
    <w:rsid w:val="007622EB"/>
    <w:rsid w:val="00765BCD"/>
    <w:rsid w:val="00765EEA"/>
    <w:rsid w:val="00767F4A"/>
    <w:rsid w:val="007759CC"/>
    <w:rsid w:val="00780F33"/>
    <w:rsid w:val="007A54BC"/>
    <w:rsid w:val="007B3BE1"/>
    <w:rsid w:val="007B40FB"/>
    <w:rsid w:val="007B4798"/>
    <w:rsid w:val="007B6CD5"/>
    <w:rsid w:val="007E2CAA"/>
    <w:rsid w:val="00804330"/>
    <w:rsid w:val="008055D8"/>
    <w:rsid w:val="0081562D"/>
    <w:rsid w:val="00815C9F"/>
    <w:rsid w:val="00821BD7"/>
    <w:rsid w:val="00825B62"/>
    <w:rsid w:val="00825D16"/>
    <w:rsid w:val="0082682D"/>
    <w:rsid w:val="008340AE"/>
    <w:rsid w:val="00840711"/>
    <w:rsid w:val="008413E3"/>
    <w:rsid w:val="00842DB3"/>
    <w:rsid w:val="00845791"/>
    <w:rsid w:val="008534E8"/>
    <w:rsid w:val="00862CE5"/>
    <w:rsid w:val="00864AC7"/>
    <w:rsid w:val="0087105D"/>
    <w:rsid w:val="008A6D7E"/>
    <w:rsid w:val="008C30C6"/>
    <w:rsid w:val="008C4BDC"/>
    <w:rsid w:val="008D1E6E"/>
    <w:rsid w:val="008D2AC6"/>
    <w:rsid w:val="008D2F32"/>
    <w:rsid w:val="0090692A"/>
    <w:rsid w:val="00910008"/>
    <w:rsid w:val="00912184"/>
    <w:rsid w:val="00930DD4"/>
    <w:rsid w:val="00931C7A"/>
    <w:rsid w:val="00951ECE"/>
    <w:rsid w:val="00966929"/>
    <w:rsid w:val="009714B0"/>
    <w:rsid w:val="00985937"/>
    <w:rsid w:val="00991A03"/>
    <w:rsid w:val="00992609"/>
    <w:rsid w:val="0099696B"/>
    <w:rsid w:val="009B7D60"/>
    <w:rsid w:val="009C5337"/>
    <w:rsid w:val="009C78B0"/>
    <w:rsid w:val="009D05BE"/>
    <w:rsid w:val="009D2CA8"/>
    <w:rsid w:val="009D669A"/>
    <w:rsid w:val="009E08CC"/>
    <w:rsid w:val="009F2944"/>
    <w:rsid w:val="00A03B56"/>
    <w:rsid w:val="00A04010"/>
    <w:rsid w:val="00A04AB9"/>
    <w:rsid w:val="00A05272"/>
    <w:rsid w:val="00A06F47"/>
    <w:rsid w:val="00A128E6"/>
    <w:rsid w:val="00A14EEC"/>
    <w:rsid w:val="00A2732D"/>
    <w:rsid w:val="00A45E2C"/>
    <w:rsid w:val="00A47A9B"/>
    <w:rsid w:val="00A50842"/>
    <w:rsid w:val="00A57ADC"/>
    <w:rsid w:val="00A63942"/>
    <w:rsid w:val="00A6522E"/>
    <w:rsid w:val="00A67831"/>
    <w:rsid w:val="00A703AC"/>
    <w:rsid w:val="00A85A2F"/>
    <w:rsid w:val="00A860E3"/>
    <w:rsid w:val="00A92F78"/>
    <w:rsid w:val="00A9662C"/>
    <w:rsid w:val="00AA48A2"/>
    <w:rsid w:val="00AA5FC3"/>
    <w:rsid w:val="00AA7861"/>
    <w:rsid w:val="00AA7E0D"/>
    <w:rsid w:val="00AB4071"/>
    <w:rsid w:val="00AD0C47"/>
    <w:rsid w:val="00AD1E15"/>
    <w:rsid w:val="00AE216A"/>
    <w:rsid w:val="00AE4E17"/>
    <w:rsid w:val="00B00B85"/>
    <w:rsid w:val="00B02ECC"/>
    <w:rsid w:val="00B11A36"/>
    <w:rsid w:val="00B12280"/>
    <w:rsid w:val="00B33CC1"/>
    <w:rsid w:val="00B47287"/>
    <w:rsid w:val="00B52AF0"/>
    <w:rsid w:val="00B5357B"/>
    <w:rsid w:val="00B65C55"/>
    <w:rsid w:val="00B8206C"/>
    <w:rsid w:val="00B912B4"/>
    <w:rsid w:val="00B91F69"/>
    <w:rsid w:val="00BA02FF"/>
    <w:rsid w:val="00BA5A45"/>
    <w:rsid w:val="00BB1C81"/>
    <w:rsid w:val="00BB54AC"/>
    <w:rsid w:val="00BB7128"/>
    <w:rsid w:val="00BC0EF9"/>
    <w:rsid w:val="00BC5675"/>
    <w:rsid w:val="00BD2AE1"/>
    <w:rsid w:val="00BD3D0F"/>
    <w:rsid w:val="00BD49D7"/>
    <w:rsid w:val="00BE370B"/>
    <w:rsid w:val="00BE4CFB"/>
    <w:rsid w:val="00BF227B"/>
    <w:rsid w:val="00C12198"/>
    <w:rsid w:val="00C1355F"/>
    <w:rsid w:val="00C21B44"/>
    <w:rsid w:val="00C25FE7"/>
    <w:rsid w:val="00C35F84"/>
    <w:rsid w:val="00C61919"/>
    <w:rsid w:val="00C66765"/>
    <w:rsid w:val="00C73583"/>
    <w:rsid w:val="00CA4351"/>
    <w:rsid w:val="00CA6B29"/>
    <w:rsid w:val="00CB19E2"/>
    <w:rsid w:val="00CB2576"/>
    <w:rsid w:val="00CB47F4"/>
    <w:rsid w:val="00CB6A1E"/>
    <w:rsid w:val="00CC2B43"/>
    <w:rsid w:val="00CC4B21"/>
    <w:rsid w:val="00CE060C"/>
    <w:rsid w:val="00CE6FF2"/>
    <w:rsid w:val="00CE7605"/>
    <w:rsid w:val="00CF6D7F"/>
    <w:rsid w:val="00CF7FD8"/>
    <w:rsid w:val="00D15D18"/>
    <w:rsid w:val="00D25BCC"/>
    <w:rsid w:val="00D331B4"/>
    <w:rsid w:val="00D365E8"/>
    <w:rsid w:val="00D45132"/>
    <w:rsid w:val="00D70CEF"/>
    <w:rsid w:val="00D7404F"/>
    <w:rsid w:val="00D8657E"/>
    <w:rsid w:val="00D90A38"/>
    <w:rsid w:val="00D912BB"/>
    <w:rsid w:val="00D94458"/>
    <w:rsid w:val="00D9541B"/>
    <w:rsid w:val="00DA503D"/>
    <w:rsid w:val="00DB1F9F"/>
    <w:rsid w:val="00DB4522"/>
    <w:rsid w:val="00DB4955"/>
    <w:rsid w:val="00DD4DE6"/>
    <w:rsid w:val="00DE6FA7"/>
    <w:rsid w:val="00DF3020"/>
    <w:rsid w:val="00DF6EBA"/>
    <w:rsid w:val="00E04533"/>
    <w:rsid w:val="00E245C1"/>
    <w:rsid w:val="00E25D7E"/>
    <w:rsid w:val="00E32E1F"/>
    <w:rsid w:val="00E35788"/>
    <w:rsid w:val="00E3729B"/>
    <w:rsid w:val="00E42438"/>
    <w:rsid w:val="00E50AE5"/>
    <w:rsid w:val="00E60EFD"/>
    <w:rsid w:val="00E7050A"/>
    <w:rsid w:val="00E740A6"/>
    <w:rsid w:val="00E81CF4"/>
    <w:rsid w:val="00EA6752"/>
    <w:rsid w:val="00EB3C71"/>
    <w:rsid w:val="00EB519F"/>
    <w:rsid w:val="00ED0D8E"/>
    <w:rsid w:val="00ED2FA1"/>
    <w:rsid w:val="00EE0DA2"/>
    <w:rsid w:val="00EE5E24"/>
    <w:rsid w:val="00EE69A2"/>
    <w:rsid w:val="00F04EC7"/>
    <w:rsid w:val="00F12F42"/>
    <w:rsid w:val="00F24C44"/>
    <w:rsid w:val="00F309C9"/>
    <w:rsid w:val="00F44FCC"/>
    <w:rsid w:val="00F50117"/>
    <w:rsid w:val="00F5062C"/>
    <w:rsid w:val="00F512DF"/>
    <w:rsid w:val="00F6330A"/>
    <w:rsid w:val="00F66EB7"/>
    <w:rsid w:val="00F72D9F"/>
    <w:rsid w:val="00F86B04"/>
    <w:rsid w:val="00F87954"/>
    <w:rsid w:val="00FB49EF"/>
    <w:rsid w:val="00FB553C"/>
    <w:rsid w:val="00FB7223"/>
    <w:rsid w:val="00FD4868"/>
    <w:rsid w:val="00FD6B60"/>
    <w:rsid w:val="00FE38B8"/>
    <w:rsid w:val="00FE4FE5"/>
    <w:rsid w:val="00FF4EEA"/>
    <w:rsid w:val="00FF72F3"/>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F9C09"/>
  <w15:docId w15:val="{707E41A1-EE42-7147-A805-AB17826D4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P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51FF"/>
    <w:pPr>
      <w:tabs>
        <w:tab w:val="center" w:pos="4680"/>
        <w:tab w:val="right" w:pos="9360"/>
      </w:tabs>
    </w:pPr>
  </w:style>
  <w:style w:type="character" w:customStyle="1" w:styleId="HeaderChar">
    <w:name w:val="Header Char"/>
    <w:basedOn w:val="DefaultParagraphFont"/>
    <w:link w:val="Header"/>
    <w:uiPriority w:val="99"/>
    <w:rsid w:val="003F51FF"/>
  </w:style>
  <w:style w:type="paragraph" w:styleId="Footer">
    <w:name w:val="footer"/>
    <w:basedOn w:val="Normal"/>
    <w:link w:val="FooterChar"/>
    <w:uiPriority w:val="99"/>
    <w:unhideWhenUsed/>
    <w:rsid w:val="003F51FF"/>
    <w:pPr>
      <w:tabs>
        <w:tab w:val="center" w:pos="4680"/>
        <w:tab w:val="right" w:pos="9360"/>
      </w:tabs>
    </w:pPr>
  </w:style>
  <w:style w:type="character" w:customStyle="1" w:styleId="FooterChar">
    <w:name w:val="Footer Char"/>
    <w:basedOn w:val="DefaultParagraphFont"/>
    <w:link w:val="Footer"/>
    <w:uiPriority w:val="99"/>
    <w:rsid w:val="003F51FF"/>
  </w:style>
  <w:style w:type="paragraph" w:customStyle="1" w:styleId="BasicParagraph">
    <w:name w:val="[Basic Paragraph]"/>
    <w:basedOn w:val="Normal"/>
    <w:uiPriority w:val="99"/>
    <w:rsid w:val="000B55EB"/>
    <w:pPr>
      <w:autoSpaceDE w:val="0"/>
      <w:autoSpaceDN w:val="0"/>
      <w:adjustRightInd w:val="0"/>
      <w:spacing w:line="288" w:lineRule="auto"/>
      <w:textAlignment w:val="center"/>
    </w:pPr>
    <w:rPr>
      <w:rFonts w:ascii="MinionPro-Regular" w:hAnsi="MinionPro-Regular" w:cs="MinionPro-Regular"/>
      <w:color w:val="000000"/>
      <w:lang w:val="en-US"/>
    </w:rPr>
  </w:style>
  <w:style w:type="paragraph" w:styleId="BalloonText">
    <w:name w:val="Balloon Text"/>
    <w:basedOn w:val="Normal"/>
    <w:link w:val="BalloonTextChar"/>
    <w:uiPriority w:val="99"/>
    <w:semiHidden/>
    <w:unhideWhenUsed/>
    <w:rsid w:val="002D0185"/>
    <w:rPr>
      <w:rFonts w:ascii="Tahoma" w:hAnsi="Tahoma" w:cs="Tahoma"/>
      <w:sz w:val="16"/>
      <w:szCs w:val="16"/>
    </w:rPr>
  </w:style>
  <w:style w:type="character" w:customStyle="1" w:styleId="BalloonTextChar">
    <w:name w:val="Balloon Text Char"/>
    <w:basedOn w:val="DefaultParagraphFont"/>
    <w:link w:val="BalloonText"/>
    <w:uiPriority w:val="99"/>
    <w:semiHidden/>
    <w:rsid w:val="002D0185"/>
    <w:rPr>
      <w:rFonts w:ascii="Tahoma" w:hAnsi="Tahoma" w:cs="Tahoma"/>
      <w:sz w:val="16"/>
      <w:szCs w:val="16"/>
    </w:rPr>
  </w:style>
  <w:style w:type="character" w:customStyle="1" w:styleId="A8">
    <w:name w:val="A8"/>
    <w:uiPriority w:val="99"/>
    <w:rsid w:val="002755EE"/>
    <w:rPr>
      <w:rFonts w:cs="Open Sans"/>
      <w:color w:val="505050"/>
      <w:sz w:val="22"/>
      <w:szCs w:val="22"/>
    </w:rPr>
  </w:style>
  <w:style w:type="paragraph" w:styleId="ListParagraph">
    <w:name w:val="List Paragraph"/>
    <w:basedOn w:val="Normal"/>
    <w:uiPriority w:val="34"/>
    <w:qFormat/>
    <w:rsid w:val="002755EE"/>
    <w:pPr>
      <w:spacing w:after="200" w:line="276" w:lineRule="auto"/>
      <w:ind w:left="720"/>
      <w:contextualSpacing/>
    </w:pPr>
    <w:rPr>
      <w:sz w:val="22"/>
      <w:szCs w:val="22"/>
      <w:lang w:val="en-US"/>
    </w:rPr>
  </w:style>
  <w:style w:type="character" w:styleId="Hyperlink">
    <w:name w:val="Hyperlink"/>
    <w:basedOn w:val="DefaultParagraphFont"/>
    <w:uiPriority w:val="99"/>
    <w:unhideWhenUsed/>
    <w:rsid w:val="008413E3"/>
    <w:rPr>
      <w:color w:val="0563C1" w:themeColor="hyperlink"/>
      <w:u w:val="single"/>
    </w:rPr>
  </w:style>
  <w:style w:type="character" w:styleId="UnresolvedMention">
    <w:name w:val="Unresolved Mention"/>
    <w:basedOn w:val="DefaultParagraphFont"/>
    <w:uiPriority w:val="99"/>
    <w:semiHidden/>
    <w:unhideWhenUsed/>
    <w:rsid w:val="008413E3"/>
    <w:rPr>
      <w:color w:val="605E5C"/>
      <w:shd w:val="clear" w:color="auto" w:fill="E1DFDD"/>
    </w:rPr>
  </w:style>
  <w:style w:type="paragraph" w:styleId="NormalWeb">
    <w:name w:val="Normal (Web)"/>
    <w:basedOn w:val="Normal"/>
    <w:uiPriority w:val="99"/>
    <w:unhideWhenUsed/>
    <w:rsid w:val="00C12198"/>
    <w:pPr>
      <w:spacing w:before="100" w:beforeAutospacing="1" w:after="100" w:afterAutospacing="1"/>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C73583"/>
    <w:rPr>
      <w:color w:val="954F72" w:themeColor="followedHyperlink"/>
      <w:u w:val="single"/>
    </w:rPr>
  </w:style>
  <w:style w:type="character" w:styleId="CommentReference">
    <w:name w:val="annotation reference"/>
    <w:basedOn w:val="DefaultParagraphFont"/>
    <w:uiPriority w:val="99"/>
    <w:semiHidden/>
    <w:unhideWhenUsed/>
    <w:rsid w:val="00A05272"/>
    <w:rPr>
      <w:sz w:val="16"/>
      <w:szCs w:val="16"/>
    </w:rPr>
  </w:style>
  <w:style w:type="paragraph" w:styleId="CommentText">
    <w:name w:val="annotation text"/>
    <w:basedOn w:val="Normal"/>
    <w:link w:val="CommentTextChar"/>
    <w:uiPriority w:val="99"/>
    <w:unhideWhenUsed/>
    <w:rsid w:val="00A05272"/>
    <w:rPr>
      <w:sz w:val="20"/>
      <w:szCs w:val="20"/>
    </w:rPr>
  </w:style>
  <w:style w:type="character" w:customStyle="1" w:styleId="CommentTextChar">
    <w:name w:val="Comment Text Char"/>
    <w:basedOn w:val="DefaultParagraphFont"/>
    <w:link w:val="CommentText"/>
    <w:uiPriority w:val="99"/>
    <w:rsid w:val="00A05272"/>
    <w:rPr>
      <w:sz w:val="20"/>
      <w:szCs w:val="20"/>
    </w:rPr>
  </w:style>
  <w:style w:type="paragraph" w:styleId="CommentSubject">
    <w:name w:val="annotation subject"/>
    <w:basedOn w:val="CommentText"/>
    <w:next w:val="CommentText"/>
    <w:link w:val="CommentSubjectChar"/>
    <w:uiPriority w:val="99"/>
    <w:semiHidden/>
    <w:unhideWhenUsed/>
    <w:rsid w:val="00A05272"/>
    <w:rPr>
      <w:b/>
      <w:bCs/>
    </w:rPr>
  </w:style>
  <w:style w:type="character" w:customStyle="1" w:styleId="CommentSubjectChar">
    <w:name w:val="Comment Subject Char"/>
    <w:basedOn w:val="CommentTextChar"/>
    <w:link w:val="CommentSubject"/>
    <w:uiPriority w:val="99"/>
    <w:semiHidden/>
    <w:rsid w:val="00A0527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83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pefulminds.org"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opefulminds.org" TargetMode="Externa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2.jpeg"/><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378</TotalTime>
  <Pages>1</Pages>
  <Words>20</Words>
  <Characters>116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Portland</Company>
  <LinksUpToDate>false</LinksUpToDate>
  <CharactersWithSpaces>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Montances</dc:creator>
  <cp:lastModifiedBy>Michael John Fariscal</cp:lastModifiedBy>
  <cp:revision>165</cp:revision>
  <cp:lastPrinted>2020-10-02T08:34:00Z</cp:lastPrinted>
  <dcterms:created xsi:type="dcterms:W3CDTF">2021-08-16T17:47:00Z</dcterms:created>
  <dcterms:modified xsi:type="dcterms:W3CDTF">2024-02-16T14:48:00Z</dcterms:modified>
</cp:coreProperties>
</file>